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79E7" w:rsidRPr="00480F76" w:rsidRDefault="00BD6FAC">
      <w:pPr>
        <w:rPr>
          <w:sz w:val="36"/>
          <w:szCs w:val="36"/>
        </w:rPr>
      </w:pPr>
      <w:r w:rsidRPr="00480F76">
        <w:rPr>
          <w:sz w:val="36"/>
          <w:szCs w:val="36"/>
        </w:rPr>
        <w:t>NEES Partners Meeting – 27</w:t>
      </w:r>
      <w:r w:rsidRPr="00480F76">
        <w:rPr>
          <w:sz w:val="36"/>
          <w:szCs w:val="36"/>
          <w:vertAlign w:val="superscript"/>
        </w:rPr>
        <w:t>th</w:t>
      </w:r>
      <w:r w:rsidRPr="00480F76">
        <w:rPr>
          <w:sz w:val="36"/>
          <w:szCs w:val="36"/>
        </w:rPr>
        <w:t xml:space="preserve"> – 28</w:t>
      </w:r>
      <w:r w:rsidRPr="00480F76">
        <w:rPr>
          <w:sz w:val="36"/>
          <w:szCs w:val="36"/>
          <w:vertAlign w:val="superscript"/>
        </w:rPr>
        <w:t>th</w:t>
      </w:r>
      <w:r w:rsidRPr="00480F76">
        <w:rPr>
          <w:sz w:val="36"/>
          <w:szCs w:val="36"/>
        </w:rPr>
        <w:t xml:space="preserve"> March 2014</w:t>
      </w:r>
    </w:p>
    <w:p w:rsidR="00BD6FAC" w:rsidRDefault="00BD6FAC">
      <w:r>
        <w:t xml:space="preserve">Present:  </w:t>
      </w:r>
      <w:r w:rsidR="00320EB5">
        <w:t>As per</w:t>
      </w:r>
      <w:r>
        <w:t xml:space="preserve"> Attendance Lists</w:t>
      </w:r>
      <w:r w:rsidR="00770F63">
        <w:t xml:space="preserve"> (attached) </w:t>
      </w:r>
    </w:p>
    <w:p w:rsidR="00BD6FAC" w:rsidRPr="00770F63" w:rsidRDefault="00BD6FAC">
      <w:pPr>
        <w:rPr>
          <w:i/>
        </w:rPr>
      </w:pPr>
      <w:r w:rsidRPr="00770F63">
        <w:rPr>
          <w:i/>
        </w:rPr>
        <w:t xml:space="preserve">Apologies:  Thomas </w:t>
      </w:r>
      <w:r w:rsidR="00320EB5" w:rsidRPr="00770F63">
        <w:rPr>
          <w:i/>
        </w:rPr>
        <w:t>Fitzgerald</w:t>
      </w:r>
      <w:r w:rsidRPr="00770F63">
        <w:rPr>
          <w:i/>
        </w:rPr>
        <w:t xml:space="preserve"> (SKDP), Jing Qu (ARTEK), John O’Leary (NCE</w:t>
      </w:r>
      <w:r w:rsidR="00320EB5" w:rsidRPr="00770F63">
        <w:rPr>
          <w:i/>
        </w:rPr>
        <w:t xml:space="preserve">). </w:t>
      </w:r>
      <w:r w:rsidR="00480F76" w:rsidRPr="00770F63">
        <w:rPr>
          <w:i/>
        </w:rPr>
        <w:t>John Scahill (Consultant to ARTEK)</w:t>
      </w:r>
    </w:p>
    <w:p w:rsidR="00E00736" w:rsidRPr="00480F76" w:rsidRDefault="00480F76">
      <w:pPr>
        <w:rPr>
          <w:sz w:val="36"/>
          <w:szCs w:val="36"/>
        </w:rPr>
      </w:pPr>
      <w:r w:rsidRPr="00480F76">
        <w:rPr>
          <w:sz w:val="36"/>
          <w:szCs w:val="36"/>
        </w:rPr>
        <w:t>Day 1</w:t>
      </w:r>
      <w:r w:rsidR="00770F63">
        <w:rPr>
          <w:sz w:val="36"/>
          <w:szCs w:val="36"/>
        </w:rPr>
        <w:t xml:space="preserve"> March 27</w:t>
      </w:r>
      <w:r w:rsidR="00770F63" w:rsidRPr="00770F63">
        <w:rPr>
          <w:sz w:val="36"/>
          <w:szCs w:val="36"/>
          <w:vertAlign w:val="superscript"/>
        </w:rPr>
        <w:t>th</w:t>
      </w:r>
      <w:r w:rsidR="00770F63">
        <w:rPr>
          <w:sz w:val="36"/>
          <w:szCs w:val="36"/>
        </w:rPr>
        <w:t xml:space="preserve"> </w:t>
      </w:r>
    </w:p>
    <w:p w:rsidR="00480F76" w:rsidRPr="00480F76" w:rsidRDefault="00480F76">
      <w:pPr>
        <w:rPr>
          <w:i/>
        </w:rPr>
      </w:pPr>
      <w:r w:rsidRPr="00480F76">
        <w:rPr>
          <w:i/>
        </w:rPr>
        <w:t>(</w:t>
      </w:r>
      <w:r w:rsidR="00320EB5" w:rsidRPr="00480F76">
        <w:rPr>
          <w:i/>
        </w:rPr>
        <w:t>Presentations</w:t>
      </w:r>
      <w:r w:rsidRPr="00480F76">
        <w:rPr>
          <w:i/>
        </w:rPr>
        <w:t xml:space="preserve"> are numbered in the order thy </w:t>
      </w:r>
      <w:r w:rsidR="00320EB5" w:rsidRPr="00480F76">
        <w:rPr>
          <w:i/>
        </w:rPr>
        <w:t>app</w:t>
      </w:r>
      <w:r w:rsidR="00320EB5">
        <w:rPr>
          <w:i/>
        </w:rPr>
        <w:t>ea</w:t>
      </w:r>
      <w:r w:rsidR="00320EB5" w:rsidRPr="00480F76">
        <w:rPr>
          <w:i/>
        </w:rPr>
        <w:t>red</w:t>
      </w:r>
      <w:r w:rsidRPr="00480F76">
        <w:rPr>
          <w:i/>
        </w:rPr>
        <w:t xml:space="preserve"> in the final </w:t>
      </w:r>
      <w:r w:rsidR="00320EB5" w:rsidRPr="00480F76">
        <w:rPr>
          <w:i/>
        </w:rPr>
        <w:t>Agenda</w:t>
      </w:r>
      <w:r w:rsidRPr="00480F76">
        <w:rPr>
          <w:i/>
        </w:rPr>
        <w:t>)</w:t>
      </w:r>
    </w:p>
    <w:p w:rsidR="00A5657A" w:rsidRPr="00480F76" w:rsidRDefault="00212B9E">
      <w:pPr>
        <w:rPr>
          <w:b/>
        </w:rPr>
      </w:pPr>
      <w:r w:rsidRPr="00480F76">
        <w:rPr>
          <w:b/>
        </w:rPr>
        <w:t xml:space="preserve">P1 - </w:t>
      </w:r>
      <w:r w:rsidR="00BD6FAC" w:rsidRPr="00480F76">
        <w:rPr>
          <w:b/>
        </w:rPr>
        <w:t>WP1 Overall Progress Re</w:t>
      </w:r>
      <w:r w:rsidR="00A5657A" w:rsidRPr="00480F76">
        <w:rPr>
          <w:b/>
        </w:rPr>
        <w:t xml:space="preserve">port, final report and accounts - </w:t>
      </w:r>
      <w:r w:rsidR="00BD6FAC" w:rsidRPr="00480F76">
        <w:rPr>
          <w:b/>
        </w:rPr>
        <w:t>Jose Ospina</w:t>
      </w:r>
      <w:r w:rsidRPr="00480F76">
        <w:rPr>
          <w:b/>
        </w:rPr>
        <w:t xml:space="preserve"> CCEA (PPP available)</w:t>
      </w:r>
    </w:p>
    <w:p w:rsidR="00F52EC0" w:rsidRPr="003E3C36" w:rsidRDefault="00A5657A">
      <w:pPr>
        <w:rPr>
          <w:b/>
        </w:rPr>
      </w:pPr>
      <w:r>
        <w:t xml:space="preserve">(PPP presented) </w:t>
      </w:r>
      <w:r w:rsidR="00BD6FAC">
        <w:t xml:space="preserve"> There had been good progress over the 5</w:t>
      </w:r>
      <w:r w:rsidR="00BD6FAC" w:rsidRPr="00BD6FAC">
        <w:rPr>
          <w:vertAlign w:val="superscript"/>
        </w:rPr>
        <w:t>th</w:t>
      </w:r>
      <w:r w:rsidR="00BD6FAC">
        <w:t xml:space="preserve"> Reporting Period both on the WP deliverables and on the budget. The 3</w:t>
      </w:r>
      <w:r w:rsidR="00BD6FAC" w:rsidRPr="00BD6FAC">
        <w:rPr>
          <w:vertAlign w:val="superscript"/>
        </w:rPr>
        <w:t>rd</w:t>
      </w:r>
      <w:r w:rsidR="00BD6FAC">
        <w:t xml:space="preserve"> call had taken place and one further Best Practice had been approved, giving us 15. In addition to this 5 Pilot project and a number of smaller pilot projects involving training have been carried out</w:t>
      </w:r>
      <w:r w:rsidR="00E00736">
        <w:t>. Ther</w:t>
      </w:r>
      <w:r>
        <w:t xml:space="preserve">e have been </w:t>
      </w:r>
      <w:r w:rsidR="00E00736">
        <w:t xml:space="preserve">over </w:t>
      </w:r>
      <w:r>
        <w:t>12 public events</w:t>
      </w:r>
      <w:r w:rsidR="00E00736">
        <w:t xml:space="preserve"> and extensive media coverage. So the main deliverables of the project have been achieved. Some Partners experienced difficulty in developing and finishing the project, and this is reflected in a significant level of underspending by some partners. </w:t>
      </w:r>
      <w:r w:rsidR="00320EB5">
        <w:t xml:space="preserve">Assuming continued level of spend to the end of the project, we will have spent 85.32% of the budget, with most of underspend down to 2 partners. </w:t>
      </w:r>
      <w:r w:rsidR="00E00736">
        <w:t xml:space="preserve">There have been continued delays in approvals of collective claims, and this is due to missing information from partners. As a result, some Partners have not received any funding to date. Jose would write to </w:t>
      </w:r>
      <w:r w:rsidR="00320EB5">
        <w:t>Partners</w:t>
      </w:r>
      <w:r w:rsidR="00E00736">
        <w:t xml:space="preserve"> that were dallying claims asking them to send missing information or we would ask for them to be left out of payments until missing information received. Jose clarified that Partners could continue to claim eligible activities until end of April. After that only preparation of Partner final reports and audits would be eligible, and only for work on the final reports, until the date of submission of final </w:t>
      </w:r>
      <w:r w:rsidR="00320EB5">
        <w:t>accounts by</w:t>
      </w:r>
      <w:r w:rsidR="00E00736">
        <w:t xml:space="preserve"> the Partner to FLC. Partners who were prosing to claim expenditure from work on the Final Report after 28.04.14 should check with their FLC to ensure costs proposed will be approved in principle. Partners in doubt on this should contact Jose. ARTEK has agreed to contribute to cost of Project Final Content Report and Partners agreed that we would try to have this carried out by the contractor winning the Results Website Tender.  Tenders have been received fro this job, but an appointment is pending.</w:t>
      </w:r>
      <w:r w:rsidR="00F52EC0">
        <w:t xml:space="preserve"> </w:t>
      </w:r>
      <w:r w:rsidR="00F52EC0" w:rsidRPr="00F52EC0">
        <w:rPr>
          <w:b/>
        </w:rPr>
        <w:t>The forms for final reporting are on the NPP web site on</w:t>
      </w:r>
      <w:r w:rsidR="00F52EC0">
        <w:t xml:space="preserve"> </w:t>
      </w:r>
      <w:hyperlink r:id="rId4" w:history="1">
        <w:r w:rsidR="00F52EC0" w:rsidRPr="00EE048A">
          <w:rPr>
            <w:rStyle w:val="Hyperlink"/>
          </w:rPr>
          <w:t>http://www.northernperiphery.eu/en/documents/Downloads/</w:t>
        </w:r>
      </w:hyperlink>
      <w:r w:rsidR="00F52EC0">
        <w:t xml:space="preserve"> (headings Reporting Pack/Main Projects/Final Report) and partners are asked to download the appropriate forms and pass on to their finance officers, for their final accounting. </w:t>
      </w:r>
      <w:del w:id="0" w:author="rem1" w:date="2014-04-01T15:42:00Z">
        <w:r w:rsidR="00F52EC0" w:rsidRPr="00F52EC0" w:rsidDel="004A1F7F">
          <w:rPr>
            <w:b/>
          </w:rPr>
          <w:delText xml:space="preserve">GCU </w:delText>
        </w:r>
      </w:del>
      <w:ins w:id="1" w:author="rem1" w:date="2014-04-01T15:42:00Z">
        <w:r w:rsidR="004A1F7F">
          <w:rPr>
            <w:b/>
          </w:rPr>
          <w:t>UU</w:t>
        </w:r>
        <w:r w:rsidR="004A1F7F" w:rsidRPr="00F52EC0">
          <w:rPr>
            <w:b/>
          </w:rPr>
          <w:t xml:space="preserve"> </w:t>
        </w:r>
      </w:ins>
      <w:r w:rsidR="00F52EC0" w:rsidRPr="00F52EC0">
        <w:rPr>
          <w:b/>
        </w:rPr>
        <w:t>w</w:t>
      </w:r>
      <w:r w:rsidR="00F52EC0">
        <w:rPr>
          <w:b/>
        </w:rPr>
        <w:t xml:space="preserve">ill </w:t>
      </w:r>
      <w:r w:rsidR="00F52EC0" w:rsidRPr="00F52EC0">
        <w:rPr>
          <w:b/>
        </w:rPr>
        <w:t>set up an ADOBE link so that interviewing of Short List for web site and final content report c</w:t>
      </w:r>
      <w:r w:rsidR="00F52EC0">
        <w:rPr>
          <w:b/>
        </w:rPr>
        <w:t xml:space="preserve">an be </w:t>
      </w:r>
      <w:r w:rsidR="00F52EC0" w:rsidRPr="00F52EC0">
        <w:rPr>
          <w:b/>
        </w:rPr>
        <w:t>held</w:t>
      </w:r>
      <w:r w:rsidR="00F52EC0">
        <w:rPr>
          <w:b/>
        </w:rPr>
        <w:t xml:space="preserve">. </w:t>
      </w:r>
      <w:r w:rsidR="003E3C36">
        <w:rPr>
          <w:b/>
        </w:rPr>
        <w:t xml:space="preserve"> </w:t>
      </w:r>
      <w:r w:rsidR="003E3C36" w:rsidRPr="00F52EC0">
        <w:t>Jo</w:t>
      </w:r>
      <w:r w:rsidR="003E3C36">
        <w:t xml:space="preserve">se will suggest dates and times for this. </w:t>
      </w:r>
      <w:r w:rsidR="003E3C36" w:rsidRPr="003E3C36">
        <w:t xml:space="preserve">GCU and Clar ICH agreed to provide additional </w:t>
      </w:r>
      <w:r w:rsidR="00320EB5" w:rsidRPr="003E3C36">
        <w:t>comment</w:t>
      </w:r>
      <w:r w:rsidR="003E3C36" w:rsidRPr="003E3C36">
        <w:t xml:space="preserve"> on web site and Final Content Report if required</w:t>
      </w:r>
      <w:r w:rsidR="003E3C36">
        <w:rPr>
          <w:b/>
        </w:rPr>
        <w:t xml:space="preserve">. </w:t>
      </w:r>
      <w:r w:rsidR="00F52EC0">
        <w:rPr>
          <w:b/>
        </w:rPr>
        <w:t xml:space="preserve"> </w:t>
      </w:r>
      <w:r w:rsidR="00F52EC0">
        <w:t xml:space="preserve">In terms of collecting information on NEES events held, </w:t>
      </w:r>
      <w:r w:rsidR="00F52EC0" w:rsidRPr="00F52EC0">
        <w:rPr>
          <w:b/>
        </w:rPr>
        <w:t xml:space="preserve">Jose would produce and circulate and Events reporting form, which would be linked to the NPP indicators. </w:t>
      </w:r>
      <w:r w:rsidR="00F52EC0" w:rsidRPr="00F52EC0">
        <w:t xml:space="preserve">Tom </w:t>
      </w:r>
      <w:r w:rsidR="00320EB5" w:rsidRPr="00F52EC0">
        <w:t>s</w:t>
      </w:r>
      <w:r w:rsidR="00320EB5">
        <w:t>t</w:t>
      </w:r>
      <w:r w:rsidR="00320EB5" w:rsidRPr="00F52EC0">
        <w:t>ated</w:t>
      </w:r>
      <w:r w:rsidR="00F52EC0" w:rsidRPr="00F52EC0">
        <w:t xml:space="preserve"> that John Scahill was waiting for more feedback on the Training Modules so he </w:t>
      </w:r>
      <w:r w:rsidR="00320EB5" w:rsidRPr="00F52EC0">
        <w:t>could</w:t>
      </w:r>
      <w:r w:rsidR="00F52EC0" w:rsidRPr="00F52EC0">
        <w:t xml:space="preserve"> proceed with the </w:t>
      </w:r>
      <w:r w:rsidR="003E3C36">
        <w:t xml:space="preserve">drafting </w:t>
      </w:r>
      <w:r w:rsidR="00F52EC0" w:rsidRPr="00F52EC0">
        <w:t>work</w:t>
      </w:r>
      <w:r w:rsidR="003E3C36">
        <w:t xml:space="preserve">. </w:t>
      </w:r>
      <w:r w:rsidR="003E3C36" w:rsidRPr="003E3C36">
        <w:rPr>
          <w:b/>
        </w:rPr>
        <w:t xml:space="preserve">Jose </w:t>
      </w:r>
      <w:r w:rsidR="00320EB5" w:rsidRPr="003E3C36">
        <w:rPr>
          <w:b/>
        </w:rPr>
        <w:t>would</w:t>
      </w:r>
      <w:r w:rsidR="003E3C36" w:rsidRPr="003E3C36">
        <w:rPr>
          <w:b/>
        </w:rPr>
        <w:t xml:space="preserve"> circulate to </w:t>
      </w:r>
      <w:r w:rsidR="00320EB5" w:rsidRPr="003E3C36">
        <w:rPr>
          <w:b/>
        </w:rPr>
        <w:t>Partners</w:t>
      </w:r>
      <w:r w:rsidR="003E3C36" w:rsidRPr="003E3C36">
        <w:rPr>
          <w:b/>
        </w:rPr>
        <w:t xml:space="preserve"> for comment. </w:t>
      </w:r>
    </w:p>
    <w:p w:rsidR="00480F76" w:rsidRDefault="00480F76">
      <w:pPr>
        <w:rPr>
          <w:b/>
        </w:rPr>
      </w:pPr>
    </w:p>
    <w:p w:rsidR="00480F76" w:rsidRDefault="00480F76">
      <w:pPr>
        <w:rPr>
          <w:b/>
        </w:rPr>
      </w:pPr>
    </w:p>
    <w:p w:rsidR="003E3C36" w:rsidRPr="00480F76" w:rsidRDefault="00212B9E">
      <w:pPr>
        <w:rPr>
          <w:b/>
        </w:rPr>
      </w:pPr>
      <w:r w:rsidRPr="00480F76">
        <w:rPr>
          <w:b/>
        </w:rPr>
        <w:lastRenderedPageBreak/>
        <w:t xml:space="preserve">P2- </w:t>
      </w:r>
      <w:r w:rsidR="00320EB5" w:rsidRPr="00480F76">
        <w:rPr>
          <w:b/>
        </w:rPr>
        <w:t>WP2 -</w:t>
      </w:r>
      <w:r w:rsidR="003E3C36" w:rsidRPr="00480F76">
        <w:rPr>
          <w:b/>
        </w:rPr>
        <w:t xml:space="preserve"> Best Practices Criteria – Rohinton </w:t>
      </w:r>
      <w:r w:rsidR="00320EB5" w:rsidRPr="00480F76">
        <w:rPr>
          <w:b/>
        </w:rPr>
        <w:t>Emmanuel (</w:t>
      </w:r>
      <w:r w:rsidRPr="00480F76">
        <w:rPr>
          <w:b/>
        </w:rPr>
        <w:t>PPP available)</w:t>
      </w:r>
    </w:p>
    <w:p w:rsidR="003E3C36" w:rsidRDefault="003E3C36">
      <w:r>
        <w:t xml:space="preserve">In </w:t>
      </w:r>
      <w:r w:rsidR="00320EB5">
        <w:t>addition</w:t>
      </w:r>
      <w:r>
        <w:t xml:space="preserve"> to the </w:t>
      </w:r>
      <w:r w:rsidR="00320EB5">
        <w:t>development</w:t>
      </w:r>
      <w:r>
        <w:t xml:space="preserve"> </w:t>
      </w:r>
      <w:r w:rsidR="00320EB5">
        <w:t>of</w:t>
      </w:r>
      <w:r>
        <w:t xml:space="preserve"> the Best </w:t>
      </w:r>
      <w:r w:rsidR="00320EB5">
        <w:t>Practice</w:t>
      </w:r>
      <w:r>
        <w:t xml:space="preserve"> Criteria and the </w:t>
      </w:r>
      <w:r w:rsidR="00320EB5">
        <w:t>Selection</w:t>
      </w:r>
      <w:r>
        <w:t xml:space="preserve"> procedure for Best </w:t>
      </w:r>
      <w:r w:rsidR="00320EB5">
        <w:t>Practices</w:t>
      </w:r>
      <w:r>
        <w:t xml:space="preserve">, Rohinton reported on activities carried out by GCU during the </w:t>
      </w:r>
      <w:r w:rsidR="00320EB5">
        <w:t>final</w:t>
      </w:r>
      <w:r>
        <w:t xml:space="preserve"> period. </w:t>
      </w:r>
      <w:r w:rsidR="00320EB5">
        <w:t xml:space="preserve">This included a Future Footprints Seminar in Glasgow in November, the development of a Cross party Group on Architecture and the Build Environment at the Scottish Parliament also in November and various other activities. </w:t>
      </w:r>
      <w:r>
        <w:t xml:space="preserve">Also, he </w:t>
      </w:r>
      <w:r w:rsidR="00320EB5">
        <w:t>reported</w:t>
      </w:r>
      <w:r>
        <w:t xml:space="preserve"> </w:t>
      </w:r>
      <w:r w:rsidR="00320EB5">
        <w:t>from</w:t>
      </w:r>
      <w:r>
        <w:t xml:space="preserve"> the </w:t>
      </w:r>
      <w:r w:rsidR="00320EB5">
        <w:t>Sustainable</w:t>
      </w:r>
      <w:r>
        <w:t xml:space="preserve"> Building </w:t>
      </w:r>
      <w:r w:rsidR="00320EB5">
        <w:t>Materials</w:t>
      </w:r>
      <w:r>
        <w:t xml:space="preserve"> </w:t>
      </w:r>
      <w:r w:rsidR="00320EB5">
        <w:t>Scotland</w:t>
      </w:r>
      <w:r>
        <w:t xml:space="preserve"> event in March </w:t>
      </w:r>
      <w:r w:rsidR="00320EB5">
        <w:t>17</w:t>
      </w:r>
      <w:r w:rsidR="00320EB5" w:rsidRPr="003E3C36">
        <w:rPr>
          <w:vertAlign w:val="superscript"/>
        </w:rPr>
        <w:t>th</w:t>
      </w:r>
      <w:r w:rsidR="00320EB5">
        <w:t xml:space="preserve"> that</w:t>
      </w:r>
      <w:r>
        <w:t xml:space="preserve"> gathered many Best </w:t>
      </w:r>
      <w:r w:rsidR="00320EB5">
        <w:t>practices</w:t>
      </w:r>
      <w:r>
        <w:t xml:space="preserve"> as well as speakers and policy makers from Scotland to showcase and promote what was </w:t>
      </w:r>
      <w:r w:rsidR="00320EB5">
        <w:t>available</w:t>
      </w:r>
      <w:r>
        <w:t xml:space="preserve"> in this area. GCU </w:t>
      </w:r>
      <w:r w:rsidR="00320EB5">
        <w:t>has</w:t>
      </w:r>
      <w:r>
        <w:t xml:space="preserve"> commissioned the carrying out of a Carbon Footprint of one of their Best Practices (Enviroglass) that </w:t>
      </w:r>
      <w:r w:rsidR="00320EB5">
        <w:t>demonstrated</w:t>
      </w:r>
      <w:r>
        <w:t xml:space="preserve"> the environmental advantaged of this Product.</w:t>
      </w:r>
    </w:p>
    <w:p w:rsidR="00212B9E" w:rsidRPr="00480F76" w:rsidRDefault="00212B9E">
      <w:pPr>
        <w:rPr>
          <w:b/>
        </w:rPr>
      </w:pPr>
      <w:r w:rsidRPr="00480F76">
        <w:rPr>
          <w:b/>
        </w:rPr>
        <w:t xml:space="preserve">P3 - </w:t>
      </w:r>
      <w:r w:rsidR="003E3C36" w:rsidRPr="00480F76">
        <w:rPr>
          <w:b/>
        </w:rPr>
        <w:t xml:space="preserve">WP3 – </w:t>
      </w:r>
      <w:r w:rsidR="00320EB5" w:rsidRPr="00480F76">
        <w:rPr>
          <w:b/>
        </w:rPr>
        <w:t>Benchmarking</w:t>
      </w:r>
      <w:r w:rsidR="003E3C36" w:rsidRPr="00480F76">
        <w:rPr>
          <w:b/>
        </w:rPr>
        <w:t xml:space="preserve"> Best Practices</w:t>
      </w:r>
      <w:r w:rsidRPr="00480F76">
        <w:rPr>
          <w:b/>
        </w:rPr>
        <w:t xml:space="preserve"> </w:t>
      </w:r>
      <w:r w:rsidR="00DC6B13" w:rsidRPr="00480F76">
        <w:rPr>
          <w:b/>
        </w:rPr>
        <w:t xml:space="preserve">– Thomas </w:t>
      </w:r>
      <w:r w:rsidR="00320EB5" w:rsidRPr="00480F76">
        <w:rPr>
          <w:b/>
        </w:rPr>
        <w:t>Olofsson</w:t>
      </w:r>
      <w:r w:rsidR="00DC6B13" w:rsidRPr="00480F76">
        <w:rPr>
          <w:b/>
        </w:rPr>
        <w:t xml:space="preserve"> </w:t>
      </w:r>
      <w:r w:rsidR="00320EB5" w:rsidRPr="00480F76">
        <w:rPr>
          <w:b/>
        </w:rPr>
        <w:t>and Geza</w:t>
      </w:r>
      <w:r w:rsidR="003E3C36" w:rsidRPr="00480F76">
        <w:rPr>
          <w:b/>
        </w:rPr>
        <w:t xml:space="preserve"> </w:t>
      </w:r>
      <w:r w:rsidR="00320EB5" w:rsidRPr="00480F76">
        <w:rPr>
          <w:b/>
        </w:rPr>
        <w:t>Fischl (</w:t>
      </w:r>
      <w:r w:rsidRPr="00480F76">
        <w:rPr>
          <w:b/>
        </w:rPr>
        <w:t>PPP available)</w:t>
      </w:r>
    </w:p>
    <w:p w:rsidR="00851769" w:rsidRDefault="00212B9E">
      <w:r>
        <w:t xml:space="preserve">Geza </w:t>
      </w:r>
      <w:r w:rsidR="003E3C36">
        <w:t>describe</w:t>
      </w:r>
      <w:r>
        <w:t>s</w:t>
      </w:r>
      <w:r w:rsidR="003E3C36">
        <w:t xml:space="preserve"> the process that UMU and Partners have developed </w:t>
      </w:r>
      <w:r w:rsidR="00320EB5">
        <w:t>for</w:t>
      </w:r>
      <w:r w:rsidR="003E3C36">
        <w:t xml:space="preserve"> the selection of Best </w:t>
      </w:r>
      <w:r w:rsidR="00320EB5">
        <w:t>practices</w:t>
      </w:r>
      <w:r w:rsidR="003E3C36">
        <w:t xml:space="preserve"> and </w:t>
      </w:r>
      <w:r w:rsidR="00851769">
        <w:t xml:space="preserve">explained that 15 Best </w:t>
      </w:r>
      <w:r w:rsidR="00320EB5">
        <w:t>Practices</w:t>
      </w:r>
      <w:r w:rsidR="00851769">
        <w:t xml:space="preserve"> have been selected to date. He explained that </w:t>
      </w:r>
      <w:r w:rsidR="00320EB5">
        <w:t>information</w:t>
      </w:r>
      <w:r w:rsidR="00851769">
        <w:t xml:space="preserve"> for the Project </w:t>
      </w:r>
      <w:r w:rsidR="00320EB5">
        <w:t>posters</w:t>
      </w:r>
      <w:r w:rsidR="00851769">
        <w:t xml:space="preserve"> have been collected from most best </w:t>
      </w:r>
      <w:r w:rsidR="00320EB5">
        <w:t>practices</w:t>
      </w:r>
      <w:r w:rsidR="00851769">
        <w:t xml:space="preserve">, and only information on Invezar Woodlands and MAKKAR timber frame </w:t>
      </w:r>
      <w:r w:rsidR="00320EB5">
        <w:t>builders</w:t>
      </w:r>
      <w:r w:rsidR="00851769">
        <w:t xml:space="preserve"> is missing. Rohinton agreed to provide </w:t>
      </w:r>
      <w:r w:rsidR="00320EB5">
        <w:t>these ASAP so posters</w:t>
      </w:r>
      <w:r w:rsidR="00851769">
        <w:t xml:space="preserve"> could be completed.</w:t>
      </w:r>
    </w:p>
    <w:p w:rsidR="00851769" w:rsidRPr="00480F76" w:rsidRDefault="00212B9E">
      <w:pPr>
        <w:rPr>
          <w:b/>
        </w:rPr>
      </w:pPr>
      <w:r w:rsidRPr="00480F76">
        <w:rPr>
          <w:b/>
        </w:rPr>
        <w:t xml:space="preserve">P4 - </w:t>
      </w:r>
      <w:r w:rsidR="00851769" w:rsidRPr="00480F76">
        <w:rPr>
          <w:b/>
        </w:rPr>
        <w:t xml:space="preserve">WP4 – Results of Best </w:t>
      </w:r>
      <w:r w:rsidR="00320EB5" w:rsidRPr="00480F76">
        <w:rPr>
          <w:b/>
        </w:rPr>
        <w:t>Practice</w:t>
      </w:r>
      <w:r w:rsidR="00851769" w:rsidRPr="00480F76">
        <w:rPr>
          <w:b/>
        </w:rPr>
        <w:t xml:space="preserve"> Feasibility </w:t>
      </w:r>
      <w:r w:rsidR="00320EB5" w:rsidRPr="00480F76">
        <w:rPr>
          <w:b/>
        </w:rPr>
        <w:t>Studies</w:t>
      </w:r>
      <w:r w:rsidR="00851769" w:rsidRPr="00480F76">
        <w:rPr>
          <w:b/>
        </w:rPr>
        <w:t xml:space="preserve"> – Derek Bond UU</w:t>
      </w:r>
      <w:r w:rsidRPr="00480F76">
        <w:rPr>
          <w:b/>
        </w:rPr>
        <w:t xml:space="preserve"> (verbal only) </w:t>
      </w:r>
    </w:p>
    <w:p w:rsidR="00851769" w:rsidRDefault="00851769">
      <w:r>
        <w:t xml:space="preserve">Derek gave a short </w:t>
      </w:r>
      <w:r w:rsidR="00212B9E">
        <w:t xml:space="preserve">verbal </w:t>
      </w:r>
      <w:r>
        <w:t xml:space="preserve">report on progress son this area. Most of the Best </w:t>
      </w:r>
      <w:r w:rsidR="00320EB5">
        <w:t>Practices</w:t>
      </w:r>
      <w:r>
        <w:t xml:space="preserve"> have been visited, although </w:t>
      </w:r>
      <w:r w:rsidR="00320EB5">
        <w:t>visits</w:t>
      </w:r>
      <w:r>
        <w:t xml:space="preserve"> to some </w:t>
      </w:r>
      <w:r w:rsidR="00320EB5">
        <w:t>Swedish</w:t>
      </w:r>
      <w:r>
        <w:t xml:space="preserve"> BP’s are pending. UU has had </w:t>
      </w:r>
      <w:r w:rsidR="00320EB5">
        <w:t>problems</w:t>
      </w:r>
      <w:r>
        <w:t xml:space="preserve"> with NEES staff finishing their contracts </w:t>
      </w:r>
      <w:r w:rsidR="00320EB5">
        <w:t>and</w:t>
      </w:r>
      <w:r>
        <w:t xml:space="preserve"> </w:t>
      </w:r>
      <w:r w:rsidR="00320EB5">
        <w:t>other</w:t>
      </w:r>
      <w:r>
        <w:t xml:space="preserve"> Staff being on leave, but will complete final report on feasibilities by the </w:t>
      </w:r>
      <w:r w:rsidR="00320EB5">
        <w:t>Project</w:t>
      </w:r>
      <w:r>
        <w:t xml:space="preserve"> end.</w:t>
      </w:r>
    </w:p>
    <w:p w:rsidR="00851769" w:rsidRPr="00480F76" w:rsidRDefault="00F1698D">
      <w:pPr>
        <w:rPr>
          <w:b/>
        </w:rPr>
      </w:pPr>
      <w:r w:rsidRPr="00480F76">
        <w:rPr>
          <w:b/>
        </w:rPr>
        <w:t xml:space="preserve">P5 - </w:t>
      </w:r>
      <w:r w:rsidR="00851769" w:rsidRPr="00480F76">
        <w:rPr>
          <w:b/>
        </w:rPr>
        <w:t xml:space="preserve">WP5 – Final Review of Pilot Projects – </w:t>
      </w:r>
      <w:r w:rsidR="00320EB5" w:rsidRPr="00480F76">
        <w:rPr>
          <w:b/>
        </w:rPr>
        <w:t>Thomas</w:t>
      </w:r>
      <w:r w:rsidR="00851769" w:rsidRPr="00480F76">
        <w:rPr>
          <w:b/>
        </w:rPr>
        <w:t xml:space="preserve"> Fitzgerald SKDP</w:t>
      </w:r>
      <w:r w:rsidR="00212B9E" w:rsidRPr="00480F76">
        <w:rPr>
          <w:b/>
        </w:rPr>
        <w:t xml:space="preserve"> (deferred) </w:t>
      </w:r>
    </w:p>
    <w:p w:rsidR="00851769" w:rsidRDefault="00851769">
      <w:r>
        <w:t xml:space="preserve">In view of there being no SKDP staff </w:t>
      </w:r>
      <w:r w:rsidR="00320EB5">
        <w:t>present, which</w:t>
      </w:r>
      <w:r>
        <w:t xml:space="preserve"> was deferred to the Seminar on day 2.</w:t>
      </w:r>
    </w:p>
    <w:p w:rsidR="00851769" w:rsidRPr="00480F76" w:rsidRDefault="00F1698D">
      <w:pPr>
        <w:rPr>
          <w:b/>
        </w:rPr>
      </w:pPr>
      <w:r w:rsidRPr="00480F76">
        <w:rPr>
          <w:b/>
        </w:rPr>
        <w:t xml:space="preserve">P6 - </w:t>
      </w:r>
      <w:r w:rsidR="00851769" w:rsidRPr="00480F76">
        <w:rPr>
          <w:b/>
        </w:rPr>
        <w:t xml:space="preserve">WP6 – </w:t>
      </w:r>
      <w:r w:rsidR="00320EB5" w:rsidRPr="00480F76">
        <w:rPr>
          <w:b/>
        </w:rPr>
        <w:t>Vocational</w:t>
      </w:r>
      <w:r w:rsidR="00851769" w:rsidRPr="00480F76">
        <w:rPr>
          <w:b/>
        </w:rPr>
        <w:t xml:space="preserve"> Training and the Training Manual – Tom Wool</w:t>
      </w:r>
      <w:r w:rsidRPr="00480F76">
        <w:rPr>
          <w:b/>
        </w:rPr>
        <w:t>l</w:t>
      </w:r>
      <w:r w:rsidR="00851769" w:rsidRPr="00480F76">
        <w:rPr>
          <w:b/>
        </w:rPr>
        <w:t>ey fo</w:t>
      </w:r>
      <w:r w:rsidRPr="00480F76">
        <w:rPr>
          <w:b/>
        </w:rPr>
        <w:t>r</w:t>
      </w:r>
      <w:r w:rsidR="00851769" w:rsidRPr="00480F76">
        <w:rPr>
          <w:b/>
        </w:rPr>
        <w:t xml:space="preserve"> ARTEK</w:t>
      </w:r>
      <w:r w:rsidR="00212B9E" w:rsidRPr="00480F76">
        <w:rPr>
          <w:b/>
        </w:rPr>
        <w:t xml:space="preserve"> (verbal only)</w:t>
      </w:r>
    </w:p>
    <w:p w:rsidR="00851769" w:rsidRDefault="00851769">
      <w:r>
        <w:t xml:space="preserve"> Tom</w:t>
      </w:r>
      <w:r w:rsidR="00212B9E">
        <w:t xml:space="preserve">, </w:t>
      </w:r>
      <w:r>
        <w:t>together with John Scahill</w:t>
      </w:r>
      <w:r w:rsidR="00212B9E">
        <w:t xml:space="preserve"> (Arch)</w:t>
      </w:r>
      <w:r>
        <w:t xml:space="preserve"> </w:t>
      </w:r>
      <w:r w:rsidR="00320EB5">
        <w:t>has</w:t>
      </w:r>
      <w:r>
        <w:t xml:space="preserve"> </w:t>
      </w:r>
      <w:r w:rsidR="00320EB5">
        <w:t>been</w:t>
      </w:r>
      <w:r>
        <w:t xml:space="preserve"> commissioned to draft the </w:t>
      </w:r>
      <w:r w:rsidR="00320EB5">
        <w:t>Vocational</w:t>
      </w:r>
      <w:r>
        <w:t xml:space="preserve"> Training Modules</w:t>
      </w:r>
      <w:r w:rsidR="00212B9E">
        <w:t xml:space="preserve"> and Training Guide</w:t>
      </w:r>
      <w:r w:rsidR="00320EB5">
        <w:t>, which</w:t>
      </w:r>
      <w:r>
        <w:t xml:space="preserve"> are currently being d</w:t>
      </w:r>
      <w:r w:rsidR="00212B9E">
        <w:t>rafted</w:t>
      </w:r>
      <w:r>
        <w:t xml:space="preserve">. </w:t>
      </w:r>
      <w:r w:rsidR="00320EB5">
        <w:t>These</w:t>
      </w:r>
      <w:r w:rsidR="00212B9E">
        <w:t xml:space="preserve"> cover the areas agreed by NEES </w:t>
      </w:r>
      <w:r w:rsidR="00320EB5">
        <w:t>Partners</w:t>
      </w:r>
      <w:r w:rsidR="00212B9E">
        <w:t xml:space="preserve"> for future training in Best </w:t>
      </w:r>
      <w:r w:rsidR="00320EB5">
        <w:t>practices</w:t>
      </w:r>
      <w:r w:rsidR="00212B9E">
        <w:t xml:space="preserve">. There was some discussion as to how they could be delivered, and we would look at a </w:t>
      </w:r>
      <w:r w:rsidR="00320EB5">
        <w:t>variety</w:t>
      </w:r>
      <w:r w:rsidR="00212B9E">
        <w:t xml:space="preserve"> of </w:t>
      </w:r>
      <w:r w:rsidR="00320EB5">
        <w:t>methods</w:t>
      </w:r>
      <w:r w:rsidR="00212B9E">
        <w:t xml:space="preserve"> of delivery, </w:t>
      </w:r>
      <w:r w:rsidR="00320EB5">
        <w:t>including</w:t>
      </w:r>
      <w:r w:rsidR="00212B9E">
        <w:t xml:space="preserve"> directly by partners but also on-line. </w:t>
      </w:r>
      <w:r>
        <w:t xml:space="preserve">NEES would </w:t>
      </w:r>
      <w:r w:rsidR="00320EB5">
        <w:t>provide</w:t>
      </w:r>
      <w:r>
        <w:t xml:space="preserve"> </w:t>
      </w:r>
      <w:r w:rsidR="00320EB5">
        <w:t>feedback</w:t>
      </w:r>
      <w:r>
        <w:t xml:space="preserve"> on the draft sent ASAP. Jose </w:t>
      </w:r>
      <w:r w:rsidR="00320EB5">
        <w:t>would</w:t>
      </w:r>
      <w:r>
        <w:t xml:space="preserve"> </w:t>
      </w:r>
      <w:r w:rsidR="00320EB5">
        <w:t>circulate</w:t>
      </w:r>
      <w:r>
        <w:t xml:space="preserve"> to </w:t>
      </w:r>
      <w:r w:rsidR="00320EB5">
        <w:t>appropriate</w:t>
      </w:r>
      <w:r>
        <w:t xml:space="preserve"> </w:t>
      </w:r>
      <w:r w:rsidR="00320EB5">
        <w:t>partners</w:t>
      </w:r>
      <w:r>
        <w:t xml:space="preserve"> fro </w:t>
      </w:r>
      <w:r w:rsidR="00320EB5">
        <w:t>comment</w:t>
      </w:r>
      <w:r>
        <w:t>. T</w:t>
      </w:r>
      <w:r w:rsidR="00F1698D">
        <w:t xml:space="preserve">om’s PPP </w:t>
      </w:r>
      <w:r w:rsidR="00320EB5">
        <w:t>presentation</w:t>
      </w:r>
      <w:r>
        <w:t xml:space="preserve"> on this issue was </w:t>
      </w:r>
      <w:r w:rsidR="00320EB5">
        <w:t>deferred</w:t>
      </w:r>
      <w:r>
        <w:t xml:space="preserve"> to the </w:t>
      </w:r>
      <w:r w:rsidR="00320EB5">
        <w:t>Seminar</w:t>
      </w:r>
      <w:r>
        <w:t xml:space="preserve"> on Day 2.</w:t>
      </w:r>
    </w:p>
    <w:p w:rsidR="003E3C36" w:rsidRPr="00480F76" w:rsidRDefault="00320EB5">
      <w:pPr>
        <w:rPr>
          <w:b/>
        </w:rPr>
      </w:pPr>
      <w:r w:rsidRPr="00480F76">
        <w:rPr>
          <w:b/>
        </w:rPr>
        <w:t>P7 - WP7 – Dissemination – Geza Fischl – UMU</w:t>
      </w:r>
      <w:r>
        <w:rPr>
          <w:b/>
        </w:rPr>
        <w:t xml:space="preserve"> </w:t>
      </w:r>
      <w:r w:rsidRPr="00480F76">
        <w:rPr>
          <w:b/>
        </w:rPr>
        <w:t>(PPP available)</w:t>
      </w:r>
    </w:p>
    <w:p w:rsidR="00212B9E" w:rsidRDefault="00212B9E">
      <w:r>
        <w:t xml:space="preserve">Geza presented the results of the WP on dissemination. </w:t>
      </w:r>
      <w:r w:rsidR="00320EB5">
        <w:t>A brochure has been produced and posters on almost every best practice and on-line portal, newsletter and a Network of stakeholders have been developed. There</w:t>
      </w:r>
      <w:r>
        <w:t xml:space="preserve"> have </w:t>
      </w:r>
      <w:r w:rsidR="00320EB5">
        <w:t>been</w:t>
      </w:r>
      <w:r>
        <w:t xml:space="preserve"> at last 12 public seminars and events. Focus groups have been developed in several Partner regions. We have also carried out some mapping of potential </w:t>
      </w:r>
      <w:r w:rsidR="00320EB5">
        <w:t>stakeholders</w:t>
      </w:r>
      <w:r>
        <w:t xml:space="preserve">. These will be used </w:t>
      </w:r>
      <w:r w:rsidR="00320EB5">
        <w:t>again</w:t>
      </w:r>
      <w:r>
        <w:t xml:space="preserve"> in terms of the dissemination of the Project results. </w:t>
      </w:r>
    </w:p>
    <w:p w:rsidR="00212B9E" w:rsidRPr="00480F76" w:rsidRDefault="00320EB5">
      <w:pPr>
        <w:rPr>
          <w:b/>
        </w:rPr>
      </w:pPr>
      <w:r w:rsidRPr="00480F76">
        <w:rPr>
          <w:b/>
        </w:rPr>
        <w:lastRenderedPageBreak/>
        <w:t>P9 Retrofit</w:t>
      </w:r>
      <w:r w:rsidR="00212B9E" w:rsidRPr="00480F76">
        <w:rPr>
          <w:b/>
        </w:rPr>
        <w:t xml:space="preserve"> in Finland</w:t>
      </w:r>
      <w:r w:rsidR="00F1698D" w:rsidRPr="00480F76">
        <w:rPr>
          <w:b/>
        </w:rPr>
        <w:t xml:space="preserve"> - </w:t>
      </w:r>
      <w:r w:rsidRPr="00480F76">
        <w:rPr>
          <w:b/>
        </w:rPr>
        <w:t>Presentation</w:t>
      </w:r>
      <w:r w:rsidR="00F1698D" w:rsidRPr="00480F76">
        <w:rPr>
          <w:b/>
        </w:rPr>
        <w:t xml:space="preserve"> by Kimmo Lylykanngas (UMU) (PPP available) </w:t>
      </w:r>
    </w:p>
    <w:p w:rsidR="00212B9E" w:rsidRDefault="00212B9E">
      <w:r>
        <w:t xml:space="preserve">Kimmo is Associate Professor at the School of Architecture in Umea, and he gave a very informative </w:t>
      </w:r>
      <w:r w:rsidR="00320EB5">
        <w:t>presentation</w:t>
      </w:r>
      <w:r>
        <w:t xml:space="preserve"> on work his practice has carried out in </w:t>
      </w:r>
      <w:r w:rsidR="00320EB5">
        <w:t>sustainable</w:t>
      </w:r>
      <w:r>
        <w:t xml:space="preserve"> design and </w:t>
      </w:r>
      <w:r w:rsidR="00320EB5">
        <w:t>building</w:t>
      </w:r>
      <w:r>
        <w:t xml:space="preserve">, in particular aiming at the </w:t>
      </w:r>
      <w:r w:rsidR="00320EB5">
        <w:t>substitution</w:t>
      </w:r>
      <w:r>
        <w:t xml:space="preserve"> of high-impact synthetic </w:t>
      </w:r>
      <w:r w:rsidR="00320EB5">
        <w:t>materials</w:t>
      </w:r>
      <w:r>
        <w:t xml:space="preserve"> with less carbon and energy </w:t>
      </w:r>
      <w:r w:rsidR="00320EB5">
        <w:t>intensive</w:t>
      </w:r>
      <w:r>
        <w:t xml:space="preserve"> renewable materials.</w:t>
      </w:r>
    </w:p>
    <w:p w:rsidR="00212B9E" w:rsidRPr="00770F63" w:rsidRDefault="004C20FF">
      <w:pPr>
        <w:rPr>
          <w:b/>
          <w:sz w:val="32"/>
          <w:szCs w:val="32"/>
        </w:rPr>
      </w:pPr>
      <w:r w:rsidRPr="00770F63">
        <w:rPr>
          <w:b/>
          <w:sz w:val="32"/>
          <w:szCs w:val="32"/>
        </w:rPr>
        <w:t>Day 2</w:t>
      </w:r>
      <w:r w:rsidR="00770F63">
        <w:rPr>
          <w:b/>
          <w:sz w:val="32"/>
          <w:szCs w:val="32"/>
        </w:rPr>
        <w:t xml:space="preserve"> March 28</w:t>
      </w:r>
      <w:r w:rsidR="00770F63" w:rsidRPr="00770F63">
        <w:rPr>
          <w:b/>
          <w:sz w:val="32"/>
          <w:szCs w:val="32"/>
          <w:vertAlign w:val="superscript"/>
        </w:rPr>
        <w:t>th</w:t>
      </w:r>
    </w:p>
    <w:p w:rsidR="004C20FF" w:rsidRPr="00480F76" w:rsidRDefault="004C20FF">
      <w:pPr>
        <w:rPr>
          <w:b/>
        </w:rPr>
      </w:pPr>
      <w:r w:rsidRPr="00480F76">
        <w:rPr>
          <w:b/>
        </w:rPr>
        <w:t xml:space="preserve">P10 Arctic Eco-Architecture – Peter </w:t>
      </w:r>
      <w:r w:rsidR="00320EB5" w:rsidRPr="00480F76">
        <w:rPr>
          <w:b/>
        </w:rPr>
        <w:t>Barfoed (</w:t>
      </w:r>
      <w:r w:rsidRPr="00480F76">
        <w:rPr>
          <w:b/>
        </w:rPr>
        <w:t>c</w:t>
      </w:r>
      <w:r w:rsidR="00480F76">
        <w:rPr>
          <w:b/>
        </w:rPr>
        <w:t>o</w:t>
      </w:r>
      <w:r w:rsidRPr="00480F76">
        <w:rPr>
          <w:b/>
        </w:rPr>
        <w:t>nsult</w:t>
      </w:r>
      <w:r w:rsidR="00480F76">
        <w:rPr>
          <w:b/>
        </w:rPr>
        <w:t>a</w:t>
      </w:r>
      <w:r w:rsidRPr="00480F76">
        <w:rPr>
          <w:b/>
        </w:rPr>
        <w:t>nt for ARTEK) (</w:t>
      </w:r>
      <w:r w:rsidRPr="0039479C">
        <w:rPr>
          <w:b/>
          <w:color w:val="FF0000"/>
        </w:rPr>
        <w:t xml:space="preserve">Photos </w:t>
      </w:r>
      <w:r w:rsidR="00480F76" w:rsidRPr="0039479C">
        <w:rPr>
          <w:b/>
          <w:color w:val="FF0000"/>
        </w:rPr>
        <w:t>pending</w:t>
      </w:r>
      <w:r w:rsidRPr="0039479C">
        <w:rPr>
          <w:b/>
          <w:color w:val="FF0000"/>
        </w:rPr>
        <w:t>).</w:t>
      </w:r>
    </w:p>
    <w:p w:rsidR="004C20FF" w:rsidRDefault="004C20FF">
      <w:r>
        <w:t xml:space="preserve">Peter present a series of </w:t>
      </w:r>
      <w:r w:rsidR="00320EB5">
        <w:t>photos</w:t>
      </w:r>
      <w:r>
        <w:t xml:space="preserve"> that </w:t>
      </w:r>
      <w:r w:rsidR="00320EB5">
        <w:t>outlined</w:t>
      </w:r>
      <w:r>
        <w:t xml:space="preserve"> the particular problems of </w:t>
      </w:r>
      <w:r w:rsidR="00320EB5">
        <w:t>arctic</w:t>
      </w:r>
      <w:r>
        <w:t xml:space="preserve"> architecture  and some of the innovative </w:t>
      </w:r>
      <w:r w:rsidR="00320EB5">
        <w:t>solutions</w:t>
      </w:r>
      <w:r>
        <w:t xml:space="preserve"> that have been applied, </w:t>
      </w:r>
      <w:r w:rsidR="00320EB5">
        <w:t>including</w:t>
      </w:r>
      <w:r>
        <w:t xml:space="preserve"> some information</w:t>
      </w:r>
      <w:r w:rsidR="00770F63">
        <w:t xml:space="preserve"> on ARTEK’s NEES Pilot Project, t</w:t>
      </w:r>
      <w:r w:rsidR="00320EB5">
        <w:t>he</w:t>
      </w:r>
      <w:r>
        <w:t xml:space="preserve"> Blue House. Now that the </w:t>
      </w:r>
      <w:r w:rsidR="00320EB5">
        <w:t>Northern</w:t>
      </w:r>
      <w:r>
        <w:t xml:space="preserve"> Periphery Programme has acquired a more </w:t>
      </w:r>
      <w:r w:rsidR="00320EB5">
        <w:t>emphatic</w:t>
      </w:r>
      <w:r>
        <w:t xml:space="preserve"> arctic orientation, the need for development of </w:t>
      </w:r>
      <w:r w:rsidR="00320EB5">
        <w:t>materials</w:t>
      </w:r>
      <w:r>
        <w:t xml:space="preserve"> and designs </w:t>
      </w:r>
      <w:r w:rsidR="00320EB5">
        <w:t>that</w:t>
      </w:r>
      <w:r>
        <w:t xml:space="preserve"> are </w:t>
      </w:r>
      <w:r w:rsidR="00320EB5">
        <w:t>appropriate</w:t>
      </w:r>
      <w:r>
        <w:t xml:space="preserve"> to the arctic region becomes more important.</w:t>
      </w:r>
    </w:p>
    <w:p w:rsidR="004C20FF" w:rsidRPr="00480F76" w:rsidRDefault="00122BE3">
      <w:pPr>
        <w:rPr>
          <w:b/>
        </w:rPr>
      </w:pPr>
      <w:r w:rsidRPr="00480F76">
        <w:rPr>
          <w:b/>
        </w:rPr>
        <w:t xml:space="preserve">P12 Low Carbon design and construction- Kevin </w:t>
      </w:r>
      <w:r w:rsidR="00320EB5" w:rsidRPr="00480F76">
        <w:rPr>
          <w:b/>
        </w:rPr>
        <w:t>McCartney</w:t>
      </w:r>
      <w:r w:rsidR="00770F63" w:rsidRPr="00480F76">
        <w:rPr>
          <w:b/>
        </w:rPr>
        <w:t>, CCAE</w:t>
      </w:r>
      <w:r w:rsidRPr="00480F76">
        <w:rPr>
          <w:b/>
        </w:rPr>
        <w:t xml:space="preserve"> (PPP available)</w:t>
      </w:r>
    </w:p>
    <w:p w:rsidR="00122BE3" w:rsidRDefault="00122BE3">
      <w:r>
        <w:t xml:space="preserve">Kevin explained the basic </w:t>
      </w:r>
      <w:r w:rsidR="00320EB5">
        <w:t>principles</w:t>
      </w:r>
      <w:r>
        <w:t xml:space="preserve"> of low carbon architecture and </w:t>
      </w:r>
      <w:r w:rsidR="00320EB5">
        <w:t>materials</w:t>
      </w:r>
      <w:r>
        <w:t xml:space="preserve"> and the principle of embodied energy. He showed how embodied energy can undo the </w:t>
      </w:r>
      <w:r w:rsidR="00320EB5">
        <w:t>benefits</w:t>
      </w:r>
      <w:r>
        <w:t xml:space="preserve"> of energy </w:t>
      </w:r>
      <w:r w:rsidR="00320EB5">
        <w:t>efficient</w:t>
      </w:r>
      <w:r>
        <w:t xml:space="preserve"> </w:t>
      </w:r>
      <w:r w:rsidR="00320EB5">
        <w:t>materials</w:t>
      </w:r>
      <w:r>
        <w:t xml:space="preserve">. </w:t>
      </w:r>
      <w:r w:rsidR="00320EB5">
        <w:t>Also</w:t>
      </w:r>
      <w:r>
        <w:t xml:space="preserve">, </w:t>
      </w:r>
      <w:r w:rsidR="00320EB5">
        <w:t>how renewable</w:t>
      </w:r>
      <w:r>
        <w:t xml:space="preserve"> </w:t>
      </w:r>
      <w:r w:rsidR="00320EB5">
        <w:t>materials</w:t>
      </w:r>
      <w:r>
        <w:t xml:space="preserve"> sequester carbon, thereby creating and added mitigation of GHG emissions.</w:t>
      </w:r>
    </w:p>
    <w:p w:rsidR="00122BE3" w:rsidRPr="00480F76" w:rsidRDefault="00122BE3">
      <w:pPr>
        <w:rPr>
          <w:b/>
        </w:rPr>
      </w:pPr>
      <w:r w:rsidRPr="00480F76">
        <w:rPr>
          <w:b/>
        </w:rPr>
        <w:t xml:space="preserve">P13 NEES Project overview, </w:t>
      </w:r>
      <w:r w:rsidR="00320EB5" w:rsidRPr="00480F76">
        <w:rPr>
          <w:b/>
        </w:rPr>
        <w:t>achievements</w:t>
      </w:r>
      <w:r w:rsidRPr="00480F76">
        <w:rPr>
          <w:b/>
        </w:rPr>
        <w:t xml:space="preserve"> and conclusions. Jose Ospina, Project Manager </w:t>
      </w:r>
      <w:r w:rsidR="00320EB5" w:rsidRPr="00480F76">
        <w:rPr>
          <w:b/>
        </w:rPr>
        <w:t>CCAE (</w:t>
      </w:r>
      <w:r w:rsidRPr="00480F76">
        <w:rPr>
          <w:b/>
        </w:rPr>
        <w:t>PPP available)</w:t>
      </w:r>
    </w:p>
    <w:p w:rsidR="00122BE3" w:rsidRDefault="00122BE3">
      <w:r>
        <w:t xml:space="preserve">Given the low number of external participants, this presentation was not </w:t>
      </w:r>
      <w:r w:rsidR="00320EB5">
        <w:t>delivered</w:t>
      </w:r>
      <w:r>
        <w:t xml:space="preserve">. It summarised the main </w:t>
      </w:r>
      <w:r w:rsidR="00320EB5">
        <w:t>results</w:t>
      </w:r>
      <w:r>
        <w:t xml:space="preserve"> of the NEESW project, </w:t>
      </w:r>
      <w:r w:rsidR="00320EB5">
        <w:t>including</w:t>
      </w:r>
      <w:r>
        <w:t xml:space="preserve"> Best </w:t>
      </w:r>
      <w:r w:rsidR="00320EB5">
        <w:t>Practices</w:t>
      </w:r>
      <w:r>
        <w:t xml:space="preserve"> (15</w:t>
      </w:r>
      <w:r w:rsidR="00320EB5">
        <w:t>),</w:t>
      </w:r>
      <w:r>
        <w:t xml:space="preserve"> Pilot </w:t>
      </w:r>
      <w:r w:rsidR="00320EB5">
        <w:t>Projects</w:t>
      </w:r>
      <w:r>
        <w:t xml:space="preserve"> (5</w:t>
      </w:r>
      <w:r w:rsidR="00320EB5">
        <w:t>),</w:t>
      </w:r>
      <w:r>
        <w:t xml:space="preserve"> Training Pilots (3) Events (12) Partner </w:t>
      </w:r>
      <w:r w:rsidR="00320EB5">
        <w:t>Meetings</w:t>
      </w:r>
      <w:r>
        <w:t xml:space="preserve"> (7) and other deliverables of the </w:t>
      </w:r>
      <w:r w:rsidR="00320EB5">
        <w:t xml:space="preserve">Project. </w:t>
      </w:r>
      <w:r>
        <w:t>It showed that there is still a lot of work to be done in this field, but NEES is a good start.</w:t>
      </w:r>
    </w:p>
    <w:p w:rsidR="00DC6B13" w:rsidRPr="00480F76" w:rsidRDefault="00320EB5">
      <w:pPr>
        <w:rPr>
          <w:b/>
        </w:rPr>
      </w:pPr>
      <w:r w:rsidRPr="00480F76">
        <w:rPr>
          <w:b/>
        </w:rPr>
        <w:t>P14 Delivering and Benchmarking Sustainability</w:t>
      </w:r>
      <w:r>
        <w:rPr>
          <w:b/>
        </w:rPr>
        <w:t>,</w:t>
      </w:r>
      <w:r w:rsidRPr="00480F76">
        <w:rPr>
          <w:b/>
        </w:rPr>
        <w:t xml:space="preserve"> Rohinton Emmanuel, GCU (PPP available)</w:t>
      </w:r>
    </w:p>
    <w:p w:rsidR="00DC6B13" w:rsidRDefault="00770F63">
      <w:r>
        <w:t xml:space="preserve">Rohinton delivered a summary of the rationale behind the NEES Criteria for selection of best practices, including a summary of the 600 different accreditations available for sustainable construction. </w:t>
      </w:r>
      <w:r w:rsidR="00DC6B13">
        <w:t xml:space="preserve">In </w:t>
      </w:r>
      <w:r w:rsidR="00320EB5">
        <w:t>particular</w:t>
      </w:r>
      <w:r w:rsidR="00DC6B13">
        <w:t xml:space="preserve">, he noted the importance of the “social </w:t>
      </w:r>
      <w:r w:rsidR="00320EB5">
        <w:t>and</w:t>
      </w:r>
      <w:r w:rsidR="00DC6B13">
        <w:t xml:space="preserve"> economic indicators” as they were key to the mainstreaming of the products concerned. He also described the process used by NEES for accrediting Best Practices and gave examples of the 6 Scottish best </w:t>
      </w:r>
      <w:r w:rsidR="00320EB5">
        <w:t>practices</w:t>
      </w:r>
      <w:r w:rsidR="00DC6B13">
        <w:t xml:space="preserve"> and other selected.</w:t>
      </w:r>
    </w:p>
    <w:p w:rsidR="00122BE3" w:rsidRPr="00480F76" w:rsidRDefault="00DC6B13">
      <w:pPr>
        <w:rPr>
          <w:b/>
        </w:rPr>
      </w:pPr>
      <w:r w:rsidRPr="00480F76">
        <w:rPr>
          <w:b/>
        </w:rPr>
        <w:t xml:space="preserve">P15 – </w:t>
      </w:r>
      <w:r w:rsidR="00320EB5" w:rsidRPr="00480F76">
        <w:rPr>
          <w:b/>
        </w:rPr>
        <w:t>Profiling</w:t>
      </w:r>
      <w:r w:rsidRPr="00480F76">
        <w:rPr>
          <w:b/>
        </w:rPr>
        <w:t xml:space="preserve"> Best </w:t>
      </w:r>
      <w:r w:rsidR="00320EB5" w:rsidRPr="00480F76">
        <w:rPr>
          <w:b/>
        </w:rPr>
        <w:t>Practices</w:t>
      </w:r>
      <w:r w:rsidRPr="00480F76">
        <w:rPr>
          <w:b/>
        </w:rPr>
        <w:t xml:space="preserve">   - UMU </w:t>
      </w:r>
    </w:p>
    <w:p w:rsidR="00DC6B13" w:rsidRDefault="00DC6B13">
      <w:r>
        <w:t xml:space="preserve">This was not presented, given that it was covered </w:t>
      </w:r>
      <w:r w:rsidR="00320EB5">
        <w:t>under P3</w:t>
      </w:r>
      <w:r>
        <w:t xml:space="preserve"> above.</w:t>
      </w:r>
    </w:p>
    <w:p w:rsidR="00DC6B13" w:rsidRPr="00480F76" w:rsidRDefault="00DC6B13">
      <w:pPr>
        <w:rPr>
          <w:b/>
        </w:rPr>
      </w:pPr>
      <w:r w:rsidRPr="00480F76">
        <w:rPr>
          <w:b/>
        </w:rPr>
        <w:t xml:space="preserve">P16 Profiling and developing sustainable </w:t>
      </w:r>
      <w:r w:rsidR="00320EB5" w:rsidRPr="00480F76">
        <w:rPr>
          <w:b/>
        </w:rPr>
        <w:t>businesses</w:t>
      </w:r>
      <w:r w:rsidRPr="00480F76">
        <w:rPr>
          <w:b/>
        </w:rPr>
        <w:t xml:space="preserve"> models – Derek Bond, </w:t>
      </w:r>
      <w:r w:rsidR="00320EB5" w:rsidRPr="00480F76">
        <w:rPr>
          <w:b/>
        </w:rPr>
        <w:t xml:space="preserve">UU </w:t>
      </w:r>
      <w:r w:rsidR="00320EB5" w:rsidRPr="0039479C">
        <w:rPr>
          <w:b/>
          <w:color w:val="FF0000"/>
        </w:rPr>
        <w:t>(</w:t>
      </w:r>
      <w:r w:rsidRPr="0039479C">
        <w:rPr>
          <w:b/>
          <w:color w:val="FF0000"/>
        </w:rPr>
        <w:t xml:space="preserve">PPP </w:t>
      </w:r>
      <w:r w:rsidR="00320EB5" w:rsidRPr="0039479C">
        <w:rPr>
          <w:b/>
          <w:color w:val="FF0000"/>
        </w:rPr>
        <w:t>pending</w:t>
      </w:r>
      <w:r w:rsidRPr="0039479C">
        <w:rPr>
          <w:b/>
          <w:color w:val="FF0000"/>
        </w:rPr>
        <w:t>)</w:t>
      </w:r>
    </w:p>
    <w:p w:rsidR="00DC6B13" w:rsidRDefault="00DC6B13">
      <w:r>
        <w:lastRenderedPageBreak/>
        <w:t xml:space="preserve">Derek provided a summary of the business and </w:t>
      </w:r>
      <w:r w:rsidR="00320EB5">
        <w:t>innovation</w:t>
      </w:r>
      <w:r>
        <w:t xml:space="preserve"> </w:t>
      </w:r>
      <w:r w:rsidR="00320EB5">
        <w:t>considerations</w:t>
      </w:r>
      <w:r>
        <w:t xml:space="preserve"> surrounding NEES best </w:t>
      </w:r>
      <w:r w:rsidR="00320EB5">
        <w:t>practices</w:t>
      </w:r>
      <w:r>
        <w:t>. He suggested that</w:t>
      </w:r>
      <w:r w:rsidR="006C6428">
        <w:t xml:space="preserve"> NEES</w:t>
      </w:r>
      <w:r>
        <w:t>s need</w:t>
      </w:r>
      <w:r w:rsidR="006C6428">
        <w:t xml:space="preserve">ed to </w:t>
      </w:r>
      <w:r w:rsidR="00320EB5">
        <w:t>research combining</w:t>
      </w:r>
      <w:r>
        <w:t xml:space="preserve"> of traditional </w:t>
      </w:r>
      <w:r w:rsidR="00320EB5">
        <w:t>materials</w:t>
      </w:r>
      <w:r w:rsidR="006C6428">
        <w:t xml:space="preserve"> and new technologies.</w:t>
      </w:r>
    </w:p>
    <w:p w:rsidR="006C6428" w:rsidRPr="0039479C" w:rsidRDefault="006C6428">
      <w:pPr>
        <w:rPr>
          <w:b/>
          <w:color w:val="FF0000"/>
        </w:rPr>
      </w:pPr>
      <w:r w:rsidRPr="00480F76">
        <w:rPr>
          <w:b/>
        </w:rPr>
        <w:t xml:space="preserve">P17 </w:t>
      </w:r>
      <w:r w:rsidR="00320EB5" w:rsidRPr="00480F76">
        <w:rPr>
          <w:b/>
        </w:rPr>
        <w:t>Developing</w:t>
      </w:r>
      <w:r w:rsidRPr="00480F76">
        <w:rPr>
          <w:b/>
        </w:rPr>
        <w:t xml:space="preserve"> vocational and on-line training – Tom </w:t>
      </w:r>
      <w:r w:rsidR="00320EB5" w:rsidRPr="00480F76">
        <w:rPr>
          <w:b/>
        </w:rPr>
        <w:t>Woolley</w:t>
      </w:r>
      <w:r w:rsidRPr="00480F76">
        <w:rPr>
          <w:b/>
        </w:rPr>
        <w:t xml:space="preserve">, consultant for ARTEK </w:t>
      </w:r>
      <w:r w:rsidRPr="0039479C">
        <w:rPr>
          <w:b/>
          <w:color w:val="FF0000"/>
        </w:rPr>
        <w:t>(PPP pending)</w:t>
      </w:r>
    </w:p>
    <w:p w:rsidR="006C6428" w:rsidRDefault="006C6428">
      <w:r>
        <w:t xml:space="preserve">Tom </w:t>
      </w:r>
      <w:r w:rsidR="00320EB5">
        <w:t>explained</w:t>
      </w:r>
      <w:r>
        <w:t xml:space="preserve"> d the </w:t>
      </w:r>
      <w:r w:rsidR="00320EB5">
        <w:t>advantages</w:t>
      </w:r>
      <w:r>
        <w:t xml:space="preserve"> </w:t>
      </w:r>
      <w:r w:rsidR="00320EB5">
        <w:t>and</w:t>
      </w:r>
      <w:r>
        <w:t xml:space="preserve"> the </w:t>
      </w:r>
      <w:r w:rsidR="00320EB5">
        <w:t>dangers</w:t>
      </w:r>
      <w:r>
        <w:t xml:space="preserve"> </w:t>
      </w:r>
      <w:r w:rsidR="00320EB5">
        <w:t>inherent</w:t>
      </w:r>
      <w:r>
        <w:t xml:space="preserve"> in the unkwoledgable </w:t>
      </w:r>
      <w:r w:rsidR="00320EB5">
        <w:t>installation</w:t>
      </w:r>
      <w:r>
        <w:t xml:space="preserve"> of green </w:t>
      </w:r>
      <w:r w:rsidR="00320EB5">
        <w:t>materials</w:t>
      </w:r>
      <w:r>
        <w:t xml:space="preserve">, in particular </w:t>
      </w:r>
      <w:r w:rsidR="00320EB5">
        <w:t>hempcrete</w:t>
      </w:r>
      <w:r>
        <w:t xml:space="preserve">, and the need for proper research and </w:t>
      </w:r>
      <w:r w:rsidR="00320EB5">
        <w:t>accreditation</w:t>
      </w:r>
      <w:r>
        <w:t xml:space="preserve">. </w:t>
      </w:r>
      <w:r w:rsidR="00320EB5">
        <w:t xml:space="preserve">He also explained the proposed vocational training programme that John Scahill and himself had been commissioned to draft for ARTEK and NEES. </w:t>
      </w:r>
      <w:r>
        <w:t xml:space="preserve">He suggested that Partners </w:t>
      </w:r>
      <w:r w:rsidR="00320EB5">
        <w:t>should</w:t>
      </w:r>
      <w:r>
        <w:t xml:space="preserve"> be prepared to deliver these Modules themselves.</w:t>
      </w:r>
    </w:p>
    <w:p w:rsidR="006C6428" w:rsidRPr="00480F76" w:rsidRDefault="006C6428">
      <w:pPr>
        <w:rPr>
          <w:b/>
        </w:rPr>
      </w:pPr>
      <w:r w:rsidRPr="00480F76">
        <w:rPr>
          <w:b/>
        </w:rPr>
        <w:t xml:space="preserve">P20 Education, Research, </w:t>
      </w:r>
      <w:r w:rsidR="00320EB5" w:rsidRPr="00480F76">
        <w:rPr>
          <w:b/>
        </w:rPr>
        <w:t>Practice</w:t>
      </w:r>
      <w:r w:rsidRPr="00480F76">
        <w:rPr>
          <w:b/>
        </w:rPr>
        <w:t xml:space="preserve"> – Cloyne Pilot </w:t>
      </w:r>
      <w:r w:rsidR="00320EB5" w:rsidRPr="00480F76">
        <w:rPr>
          <w:b/>
        </w:rPr>
        <w:t>Project –</w:t>
      </w:r>
      <w:r w:rsidRPr="00480F76">
        <w:rPr>
          <w:b/>
        </w:rPr>
        <w:t xml:space="preserve"> Kevin Gartland CCEA (PPP </w:t>
      </w:r>
      <w:r w:rsidR="00320EB5" w:rsidRPr="00480F76">
        <w:rPr>
          <w:b/>
        </w:rPr>
        <w:t>available</w:t>
      </w:r>
      <w:r w:rsidRPr="00480F76">
        <w:rPr>
          <w:b/>
        </w:rPr>
        <w:t>)</w:t>
      </w:r>
    </w:p>
    <w:p w:rsidR="00D263B2" w:rsidRDefault="00D263B2">
      <w:r>
        <w:t xml:space="preserve">Kevin gave a </w:t>
      </w:r>
      <w:r w:rsidR="00320EB5">
        <w:t>presentation</w:t>
      </w:r>
      <w:r>
        <w:t xml:space="preserve"> on the Cloyne project which was CCAE’s pilot project, a private retrofit and extension project which </w:t>
      </w:r>
      <w:r w:rsidR="00320EB5">
        <w:t>incorporated</w:t>
      </w:r>
      <w:r>
        <w:t xml:space="preserve"> 7 best </w:t>
      </w:r>
      <w:r w:rsidR="00320EB5">
        <w:t>Practices</w:t>
      </w:r>
      <w:r>
        <w:t xml:space="preserve"> in use of natural </w:t>
      </w:r>
      <w:r w:rsidR="00320EB5">
        <w:t>renewable</w:t>
      </w:r>
      <w:r>
        <w:t xml:space="preserve"> and recycled </w:t>
      </w:r>
      <w:r w:rsidR="00320EB5">
        <w:t>materials</w:t>
      </w:r>
      <w:r>
        <w:t>. The project was base don the preservation of a historical building (</w:t>
      </w:r>
      <w:r w:rsidR="00320EB5">
        <w:t>Parnell</w:t>
      </w:r>
      <w:r>
        <w:t xml:space="preserve"> Cottage) and </w:t>
      </w:r>
      <w:r w:rsidR="00320EB5">
        <w:t>included</w:t>
      </w:r>
      <w:r>
        <w:t xml:space="preserve"> retrofit to </w:t>
      </w:r>
      <w:r w:rsidR="00320EB5">
        <w:t>the</w:t>
      </w:r>
      <w:r>
        <w:t xml:space="preserve"> existing building as well as the </w:t>
      </w:r>
      <w:r w:rsidR="00320EB5">
        <w:t>building</w:t>
      </w:r>
      <w:r>
        <w:t xml:space="preserve"> of a timber </w:t>
      </w:r>
      <w:r w:rsidR="00320EB5">
        <w:t>frame</w:t>
      </w:r>
      <w:r>
        <w:t xml:space="preserve"> </w:t>
      </w:r>
      <w:r w:rsidR="00320EB5">
        <w:t>extension</w:t>
      </w:r>
      <w:r>
        <w:t xml:space="preserve">. Hemcrete would be used for external cladding, as well as </w:t>
      </w:r>
      <w:r w:rsidR="00320EB5">
        <w:t>cellulose</w:t>
      </w:r>
      <w:r>
        <w:t xml:space="preserve"> of the insulation of the </w:t>
      </w:r>
      <w:r w:rsidR="00320EB5">
        <w:t>timber</w:t>
      </w:r>
      <w:r>
        <w:t xml:space="preserve"> frame extension and a sedum roof and wooden double glazed window frames. The building would be used to provide </w:t>
      </w:r>
      <w:r w:rsidR="00320EB5">
        <w:t>training</w:t>
      </w:r>
      <w:r>
        <w:t xml:space="preserve"> to </w:t>
      </w:r>
      <w:r w:rsidR="00320EB5">
        <w:t>students</w:t>
      </w:r>
      <w:r>
        <w:t xml:space="preserve"> which would be </w:t>
      </w:r>
      <w:r w:rsidR="00320EB5">
        <w:t>filmed</w:t>
      </w:r>
      <w:r>
        <w:t xml:space="preserve"> and placed on the NEES </w:t>
      </w:r>
      <w:r w:rsidR="00320EB5">
        <w:t>Results</w:t>
      </w:r>
      <w:r>
        <w:t xml:space="preserve"> web site.</w:t>
      </w:r>
    </w:p>
    <w:p w:rsidR="00D263B2" w:rsidRPr="0039479C" w:rsidRDefault="00D263B2">
      <w:pPr>
        <w:rPr>
          <w:b/>
          <w:color w:val="FF0000"/>
        </w:rPr>
      </w:pPr>
      <w:r w:rsidRPr="00480F76">
        <w:rPr>
          <w:b/>
        </w:rPr>
        <w:t xml:space="preserve">P11 </w:t>
      </w:r>
      <w:r w:rsidR="00320EB5" w:rsidRPr="00480F76">
        <w:rPr>
          <w:b/>
        </w:rPr>
        <w:t>Assessing</w:t>
      </w:r>
      <w:r w:rsidRPr="00480F76">
        <w:rPr>
          <w:b/>
        </w:rPr>
        <w:t xml:space="preserve"> the Life Cycle Impact – </w:t>
      </w:r>
      <w:r w:rsidR="00320EB5">
        <w:rPr>
          <w:b/>
        </w:rPr>
        <w:t>Cl</w:t>
      </w:r>
      <w:r w:rsidR="00320EB5" w:rsidRPr="00480F76">
        <w:rPr>
          <w:b/>
        </w:rPr>
        <w:t>oyne</w:t>
      </w:r>
      <w:r w:rsidRPr="00480F76">
        <w:rPr>
          <w:b/>
        </w:rPr>
        <w:t xml:space="preserve"> Pilot project – Raoul Empey consultant for </w:t>
      </w:r>
      <w:r w:rsidRPr="00DC18B4">
        <w:rPr>
          <w:b/>
        </w:rPr>
        <w:t>SKDP</w:t>
      </w:r>
      <w:r w:rsidRPr="0039479C">
        <w:rPr>
          <w:b/>
          <w:color w:val="FF0000"/>
        </w:rPr>
        <w:t xml:space="preserve"> (PPP pending)</w:t>
      </w:r>
    </w:p>
    <w:p w:rsidR="00DD3CC6" w:rsidRDefault="00DD3CC6">
      <w:r>
        <w:t xml:space="preserve">Raoul has been commissioned to carry out a Life Cycle assessment of the Cloyne Pilot Project and e explained the methodology that he was using. A first evaluation was indicating that the main benefit of the use of NEES best </w:t>
      </w:r>
      <w:r w:rsidR="00320EB5">
        <w:t>Practices</w:t>
      </w:r>
      <w:r>
        <w:t xml:space="preserve"> came from the GHG saving made and the GWP reduction achieved through the sue of carbon </w:t>
      </w:r>
      <w:r w:rsidR="00320EB5">
        <w:t>sequestration</w:t>
      </w:r>
      <w:r>
        <w:t xml:space="preserve"> products such as wood, cellulose and hempcrete. </w:t>
      </w:r>
      <w:r w:rsidR="00320EB5">
        <w:t xml:space="preserve">However, it seems that transport costs in particular are adding embodied energy to these materials and neutralising the energy saving benefits, which shows the importance of lack sourcing of materials. </w:t>
      </w:r>
      <w:r>
        <w:t xml:space="preserve">The work was still in progress, but </w:t>
      </w:r>
      <w:r w:rsidR="00320EB5">
        <w:t>Partners</w:t>
      </w:r>
      <w:r>
        <w:t xml:space="preserve"> agreed it was important to identify the “hot spots” that were </w:t>
      </w:r>
      <w:r w:rsidR="00320EB5">
        <w:t>causing</w:t>
      </w:r>
      <w:r>
        <w:t xml:space="preserve"> </w:t>
      </w:r>
      <w:r w:rsidR="00320EB5">
        <w:t>energy</w:t>
      </w:r>
      <w:r>
        <w:t xml:space="preserve"> and GHG expenditure.</w:t>
      </w:r>
      <w:bookmarkStart w:id="2" w:name="_GoBack"/>
      <w:bookmarkEnd w:id="2"/>
    </w:p>
    <w:p w:rsidR="00DD3CC6" w:rsidRPr="0039479C" w:rsidRDefault="00DD3CC6">
      <w:pPr>
        <w:rPr>
          <w:b/>
          <w:color w:val="FF0000"/>
        </w:rPr>
      </w:pPr>
      <w:r w:rsidRPr="00480F76">
        <w:rPr>
          <w:b/>
        </w:rPr>
        <w:t xml:space="preserve">P18 Pilot Project to </w:t>
      </w:r>
      <w:r w:rsidR="00320EB5" w:rsidRPr="00480F76">
        <w:rPr>
          <w:b/>
        </w:rPr>
        <w:t>Demonstrate</w:t>
      </w:r>
      <w:r w:rsidRPr="00480F76">
        <w:rPr>
          <w:b/>
        </w:rPr>
        <w:t xml:space="preserve"> Best </w:t>
      </w:r>
      <w:r w:rsidR="00320EB5" w:rsidRPr="00480F76">
        <w:rPr>
          <w:b/>
        </w:rPr>
        <w:t>Practice</w:t>
      </w:r>
      <w:r w:rsidRPr="00480F76">
        <w:rPr>
          <w:b/>
        </w:rPr>
        <w:t xml:space="preserve"> – Tomas </w:t>
      </w:r>
      <w:r w:rsidR="00320EB5" w:rsidRPr="00480F76">
        <w:rPr>
          <w:b/>
        </w:rPr>
        <w:t>Fitzgerald</w:t>
      </w:r>
      <w:r w:rsidRPr="00480F76">
        <w:rPr>
          <w:b/>
        </w:rPr>
        <w:t xml:space="preserve"> SKDP (</w:t>
      </w:r>
      <w:r w:rsidR="00320EB5" w:rsidRPr="00480F76">
        <w:rPr>
          <w:b/>
        </w:rPr>
        <w:t>presented</w:t>
      </w:r>
      <w:r w:rsidRPr="00480F76">
        <w:rPr>
          <w:b/>
        </w:rPr>
        <w:t xml:space="preserve"> by Raoul Empey) </w:t>
      </w:r>
      <w:r w:rsidRPr="0039479C">
        <w:rPr>
          <w:b/>
          <w:color w:val="FF0000"/>
        </w:rPr>
        <w:t>(PPP pending)</w:t>
      </w:r>
    </w:p>
    <w:p w:rsidR="00DD3CC6" w:rsidRDefault="00DD3CC6">
      <w:r>
        <w:t xml:space="preserve">Raoul presented this in </w:t>
      </w:r>
      <w:r w:rsidR="00320EB5">
        <w:t>Thomas</w:t>
      </w:r>
      <w:r>
        <w:t xml:space="preserve">’ absence. SKDP was responsible for </w:t>
      </w:r>
      <w:r w:rsidR="00320EB5">
        <w:t>gathering</w:t>
      </w:r>
      <w:r>
        <w:t xml:space="preserve"> </w:t>
      </w:r>
      <w:r w:rsidR="00320EB5">
        <w:t>information</w:t>
      </w:r>
      <w:r>
        <w:t xml:space="preserve"> </w:t>
      </w:r>
      <w:r w:rsidR="00320EB5">
        <w:t>on</w:t>
      </w:r>
      <w:r>
        <w:t xml:space="preserve"> the Pilot projects, abut was </w:t>
      </w:r>
      <w:r w:rsidR="00320EB5">
        <w:t>also</w:t>
      </w:r>
      <w:r>
        <w:t xml:space="preserve"> carrying out some local pilots. In </w:t>
      </w:r>
      <w:r w:rsidR="00320EB5">
        <w:t>particular</w:t>
      </w:r>
      <w:r>
        <w:t xml:space="preserve">, they were developing a </w:t>
      </w:r>
      <w:r w:rsidR="00320EB5">
        <w:t>Constructed</w:t>
      </w:r>
      <w:r>
        <w:t xml:space="preserve"> Wetlands with FH </w:t>
      </w:r>
      <w:r w:rsidR="00320EB5">
        <w:t>Wetlands</w:t>
      </w:r>
      <w:r>
        <w:t xml:space="preserve">, one of our best </w:t>
      </w:r>
      <w:r w:rsidR="00770F63">
        <w:t>Practices</w:t>
      </w:r>
      <w:r>
        <w:t xml:space="preserve">, on </w:t>
      </w:r>
      <w:r w:rsidR="00770F63">
        <w:t>Valencia</w:t>
      </w:r>
      <w:r>
        <w:t xml:space="preserve"> Lighthouse in Co. </w:t>
      </w:r>
      <w:r w:rsidR="00770F63">
        <w:t>Kerry</w:t>
      </w:r>
      <w:r>
        <w:t xml:space="preserve">. In </w:t>
      </w:r>
      <w:r w:rsidR="00770F63">
        <w:t>addition</w:t>
      </w:r>
      <w:r>
        <w:t xml:space="preserve"> to this, they have </w:t>
      </w:r>
      <w:r w:rsidR="00770F63">
        <w:t>carried</w:t>
      </w:r>
      <w:r>
        <w:t xml:space="preserve"> out a number fi </w:t>
      </w:r>
      <w:r w:rsidR="00770F63">
        <w:t>training</w:t>
      </w:r>
      <w:r>
        <w:t xml:space="preserve"> session on the use of cellulose </w:t>
      </w:r>
      <w:r w:rsidR="00770F63">
        <w:t>with</w:t>
      </w:r>
      <w:r>
        <w:t xml:space="preserve"> </w:t>
      </w:r>
      <w:r w:rsidR="00770F63">
        <w:t>Eco Cell</w:t>
      </w:r>
      <w:r>
        <w:t xml:space="preserve"> (Cork best practice) also in Co. Kerry. They </w:t>
      </w:r>
      <w:r w:rsidR="00770F63">
        <w:t>believe</w:t>
      </w:r>
      <w:r>
        <w:t xml:space="preserve"> the project has been useful is giving local communities new and more sustainable </w:t>
      </w:r>
      <w:r w:rsidR="00770F63">
        <w:t>materials</w:t>
      </w:r>
      <w:r>
        <w:t xml:space="preserve"> to work with.</w:t>
      </w:r>
    </w:p>
    <w:p w:rsidR="00D263B2" w:rsidRPr="00480F76" w:rsidRDefault="00770F63">
      <w:pPr>
        <w:rPr>
          <w:b/>
        </w:rPr>
      </w:pPr>
      <w:r w:rsidRPr="00480F76">
        <w:rPr>
          <w:b/>
        </w:rPr>
        <w:t>P19 Clar ICH – Promoting Natural and Sustai</w:t>
      </w:r>
      <w:r>
        <w:rPr>
          <w:b/>
        </w:rPr>
        <w:t>na</w:t>
      </w:r>
      <w:r w:rsidRPr="00480F76">
        <w:rPr>
          <w:b/>
        </w:rPr>
        <w:t xml:space="preserve">ble Materials – </w:t>
      </w:r>
      <w:r>
        <w:rPr>
          <w:b/>
        </w:rPr>
        <w:t>Al</w:t>
      </w:r>
      <w:r w:rsidRPr="00480F76">
        <w:rPr>
          <w:b/>
        </w:rPr>
        <w:t>m</w:t>
      </w:r>
      <w:r>
        <w:rPr>
          <w:b/>
        </w:rPr>
        <w:t>a</w:t>
      </w:r>
      <w:r w:rsidRPr="00480F76">
        <w:rPr>
          <w:b/>
        </w:rPr>
        <w:t xml:space="preserve"> Gallagher</w:t>
      </w:r>
      <w:r>
        <w:rPr>
          <w:b/>
        </w:rPr>
        <w:t xml:space="preserve">, </w:t>
      </w:r>
      <w:r w:rsidRPr="00480F76">
        <w:rPr>
          <w:b/>
        </w:rPr>
        <w:t xml:space="preserve"> Clar ICH (PPP available)</w:t>
      </w:r>
    </w:p>
    <w:p w:rsidR="00DD3CC6" w:rsidRDefault="00770F63">
      <w:r>
        <w:lastRenderedPageBreak/>
        <w:t>Alma</w:t>
      </w:r>
      <w:r w:rsidR="007A7F5F">
        <w:t xml:space="preserve"> explained that Clar ICH was a community based housing </w:t>
      </w:r>
      <w:r>
        <w:t>association</w:t>
      </w:r>
      <w:r w:rsidR="007A7F5F">
        <w:t xml:space="preserve"> with links to the </w:t>
      </w:r>
      <w:r>
        <w:t>Irish</w:t>
      </w:r>
      <w:r w:rsidR="007A7F5F">
        <w:t xml:space="preserve"> Centre in London. </w:t>
      </w:r>
      <w:r>
        <w:t xml:space="preserve">Car has participated in the NEES project by using cellulose insulation in one of their new build project (Mayfield Community Centre) as well as undertaking training of other community groups and housing associations, and a practical raining project in the construction of a cob oven as a training exercise for local farmers and builders. </w:t>
      </w:r>
      <w:r w:rsidR="007A7F5F">
        <w:t xml:space="preserve">Clar felt </w:t>
      </w:r>
      <w:r>
        <w:t>the</w:t>
      </w:r>
      <w:r w:rsidR="007A7F5F">
        <w:t xml:space="preserve"> natural </w:t>
      </w:r>
      <w:r>
        <w:t>approach</w:t>
      </w:r>
      <w:r w:rsidR="007A7F5F">
        <w:t xml:space="preserve"> as far as </w:t>
      </w:r>
      <w:r>
        <w:t>building</w:t>
      </w:r>
      <w:r w:rsidR="007A7F5F">
        <w:t xml:space="preserve"> had great </w:t>
      </w:r>
      <w:r>
        <w:t>potential</w:t>
      </w:r>
      <w:r w:rsidR="007A7F5F">
        <w:t xml:space="preserve"> for </w:t>
      </w:r>
      <w:r>
        <w:t>acceptance</w:t>
      </w:r>
      <w:r w:rsidR="007A7F5F">
        <w:t>, although it was not yet officially recognised.</w:t>
      </w:r>
    </w:p>
    <w:p w:rsidR="007A7F5F" w:rsidRPr="00480F76" w:rsidRDefault="007A7F5F">
      <w:pPr>
        <w:rPr>
          <w:b/>
        </w:rPr>
      </w:pPr>
      <w:r w:rsidRPr="00480F76">
        <w:rPr>
          <w:b/>
        </w:rPr>
        <w:t xml:space="preserve">P21 Bid and Future prospects – Jose Ospina, CCAE (PPP available) </w:t>
      </w:r>
    </w:p>
    <w:p w:rsidR="007A7F5F" w:rsidRDefault="007A7F5F">
      <w:r>
        <w:t xml:space="preserve">Jose explained the work that NEES had been doing in looking for </w:t>
      </w:r>
      <w:r w:rsidR="00770F63">
        <w:t>funding</w:t>
      </w:r>
      <w:r>
        <w:t xml:space="preserve"> to continue activities after the end of the project. A preparatory Bid had been made to </w:t>
      </w:r>
      <w:r w:rsidR="00770F63">
        <w:t>Northern</w:t>
      </w:r>
      <w:r>
        <w:t xml:space="preserve"> Periphery programme, and this was based on the proposal of </w:t>
      </w:r>
      <w:r w:rsidR="00770F63">
        <w:t>creating natural</w:t>
      </w:r>
      <w:r>
        <w:t xml:space="preserve"> House </w:t>
      </w:r>
      <w:r w:rsidR="00770F63">
        <w:t>accreditation</w:t>
      </w:r>
      <w:r>
        <w:t xml:space="preserve"> base don the NEES Criteria, that would be applied and promoted in the NPP region. This was </w:t>
      </w:r>
      <w:r w:rsidR="00770F63">
        <w:t>turned</w:t>
      </w:r>
      <w:r>
        <w:t xml:space="preserve"> </w:t>
      </w:r>
      <w:r w:rsidR="00770F63">
        <w:t>down</w:t>
      </w:r>
      <w:r>
        <w:t xml:space="preserve">. A </w:t>
      </w:r>
      <w:r w:rsidR="00770F63">
        <w:t>further</w:t>
      </w:r>
      <w:r>
        <w:t xml:space="preserve"> Bid been proposed to </w:t>
      </w:r>
      <w:r w:rsidR="00770F63">
        <w:t>Sustainable</w:t>
      </w:r>
      <w:r>
        <w:t xml:space="preserve"> Energy </w:t>
      </w:r>
      <w:r w:rsidR="00770F63">
        <w:t>Authority of</w:t>
      </w:r>
      <w:r>
        <w:t xml:space="preserve"> </w:t>
      </w:r>
      <w:r w:rsidR="00770F63">
        <w:t>Ireland</w:t>
      </w:r>
      <w:r>
        <w:t xml:space="preserve">, for a Low carbon house model, that would look at the </w:t>
      </w:r>
      <w:r w:rsidR="00770F63">
        <w:t>near</w:t>
      </w:r>
      <w:r>
        <w:t xml:space="preserve"> zero energy standards over the Life Cycle of the </w:t>
      </w:r>
      <w:r w:rsidR="00770F63">
        <w:t>Building</w:t>
      </w:r>
      <w:r>
        <w:t xml:space="preserve">, and would involve at Life Cycle </w:t>
      </w:r>
      <w:r w:rsidR="00770F63">
        <w:t>assessment</w:t>
      </w:r>
      <w:r>
        <w:t xml:space="preserve"> of a </w:t>
      </w:r>
      <w:r w:rsidR="00770F63">
        <w:t>pilot</w:t>
      </w:r>
      <w:r>
        <w:t xml:space="preserve"> building. </w:t>
      </w:r>
      <w:r w:rsidR="00770F63">
        <w:t xml:space="preserve">This was not submitted due to inappropriate timescales, but SEAI were sympathetic to a future proposal. </w:t>
      </w:r>
      <w:r>
        <w:t xml:space="preserve">Finally a full Bid was made to the </w:t>
      </w:r>
      <w:r w:rsidR="00770F63">
        <w:t>Horizon</w:t>
      </w:r>
      <w:r>
        <w:t xml:space="preserve"> 2020 </w:t>
      </w:r>
      <w:r w:rsidR="00770F63">
        <w:t>program</w:t>
      </w:r>
      <w:r>
        <w:t xml:space="preserve"> for a project called NATLOW CO2, which </w:t>
      </w:r>
      <w:r w:rsidR="00770F63">
        <w:t>proposed</w:t>
      </w:r>
      <w:r>
        <w:t xml:space="preserve"> the use of </w:t>
      </w:r>
      <w:r w:rsidR="00770F63">
        <w:t>renewable</w:t>
      </w:r>
      <w:r>
        <w:t xml:space="preserve"> and recycled </w:t>
      </w:r>
      <w:r w:rsidR="00770F63">
        <w:t>materials</w:t>
      </w:r>
      <w:r>
        <w:t xml:space="preserve"> to </w:t>
      </w:r>
      <w:r w:rsidR="00770F63">
        <w:t>achieve</w:t>
      </w:r>
      <w:r>
        <w:t xml:space="preserve"> stringent energy and carbon reduction, as well as cost and sustainability targets. </w:t>
      </w:r>
      <w:r w:rsidR="00770F63">
        <w:t xml:space="preserve">It also included very detailed Life Cycle Assessment and energy measurement activities. </w:t>
      </w:r>
      <w:r>
        <w:t xml:space="preserve">The project included </w:t>
      </w:r>
      <w:r w:rsidR="00770F63">
        <w:t>several</w:t>
      </w:r>
      <w:r>
        <w:t xml:space="preserve"> NEES </w:t>
      </w:r>
      <w:r w:rsidR="00770F63">
        <w:t>Partners</w:t>
      </w:r>
      <w:r>
        <w:t xml:space="preserve">, but also a number </w:t>
      </w:r>
      <w:r w:rsidR="00770F63">
        <w:t>of</w:t>
      </w:r>
      <w:r>
        <w:t xml:space="preserve"> new partners from Spain =, Sweden </w:t>
      </w:r>
      <w:r w:rsidR="00770F63">
        <w:t>and</w:t>
      </w:r>
      <w:r>
        <w:t xml:space="preserve"> </w:t>
      </w:r>
      <w:r w:rsidR="00770F63">
        <w:t>Brussels</w:t>
      </w:r>
      <w:r>
        <w:t xml:space="preserve">.  We would know about the </w:t>
      </w:r>
      <w:r w:rsidR="00770F63">
        <w:t>outcome</w:t>
      </w:r>
      <w:r>
        <w:t xml:space="preserve"> of this Bid in August.</w:t>
      </w:r>
    </w:p>
    <w:p w:rsidR="00770F63" w:rsidRPr="00480F76" w:rsidRDefault="00770F63" w:rsidP="00770F63">
      <w:pPr>
        <w:rPr>
          <w:b/>
        </w:rPr>
      </w:pPr>
      <w:r w:rsidRPr="00480F76">
        <w:rPr>
          <w:b/>
        </w:rPr>
        <w:t xml:space="preserve">Final </w:t>
      </w:r>
      <w:proofErr w:type="gramStart"/>
      <w:r w:rsidRPr="00480F76">
        <w:rPr>
          <w:b/>
        </w:rPr>
        <w:t>Discussion</w:t>
      </w:r>
      <w:r>
        <w:rPr>
          <w:b/>
        </w:rPr>
        <w:t xml:space="preserve">  and</w:t>
      </w:r>
      <w:proofErr w:type="gramEnd"/>
      <w:r>
        <w:rPr>
          <w:b/>
        </w:rPr>
        <w:t xml:space="preserve"> Next Steps</w:t>
      </w:r>
    </w:p>
    <w:p w:rsidR="007A7F5F" w:rsidRDefault="00770F63">
      <w:r>
        <w:t>Rohinton</w:t>
      </w:r>
      <w:r w:rsidR="007A7F5F">
        <w:t xml:space="preserve"> thought </w:t>
      </w:r>
      <w:r>
        <w:t>that</w:t>
      </w:r>
      <w:r w:rsidR="007A7F5F">
        <w:t xml:space="preserve"> we </w:t>
      </w:r>
      <w:r>
        <w:t>should</w:t>
      </w:r>
      <w:r w:rsidR="007A7F5F">
        <w:t xml:space="preserve"> make another Bid for a full NPP project in </w:t>
      </w:r>
      <w:r>
        <w:t>October</w:t>
      </w:r>
      <w:r w:rsidR="007A7F5F">
        <w:t xml:space="preserve"> again </w:t>
      </w:r>
      <w:r>
        <w:t>under</w:t>
      </w:r>
      <w:r w:rsidR="007A7F5F">
        <w:t xml:space="preserve"> the idea of the NEES Natural House </w:t>
      </w:r>
      <w:r>
        <w:t>Standard</w:t>
      </w:r>
      <w:r w:rsidR="007A7F5F">
        <w:t>, but i</w:t>
      </w:r>
      <w:del w:id="3" w:author="rem1" w:date="2014-04-01T15:45:00Z">
        <w:r w:rsidR="007A7F5F" w:rsidDel="004A1F7F">
          <w:delText>c</w:delText>
        </w:r>
      </w:del>
      <w:r w:rsidR="007A7F5F">
        <w:t>n</w:t>
      </w:r>
      <w:ins w:id="4" w:author="rem1" w:date="2014-04-01T15:45:00Z">
        <w:r w:rsidR="004A1F7F">
          <w:t>c</w:t>
        </w:r>
      </w:ins>
      <w:r w:rsidR="007A7F5F">
        <w:t>orpora</w:t>
      </w:r>
      <w:del w:id="5" w:author="rem1" w:date="2014-04-01T15:45:00Z">
        <w:r w:rsidR="007A7F5F" w:rsidDel="004A1F7F">
          <w:delText>6</w:delText>
        </w:r>
      </w:del>
      <w:ins w:id="6" w:author="rem1" w:date="2014-04-01T15:45:00Z">
        <w:r w:rsidR="004A1F7F">
          <w:t>t</w:t>
        </w:r>
      </w:ins>
      <w:del w:id="7" w:author="rem1" w:date="2014-04-01T15:45:00Z">
        <w:r w:rsidR="007A7F5F" w:rsidDel="004A1F7F">
          <w:delText>y</w:delText>
        </w:r>
      </w:del>
      <w:r w:rsidR="007A7F5F">
        <w:t xml:space="preserve">ing more of the scientific </w:t>
      </w:r>
      <w:r>
        <w:t>evaluation</w:t>
      </w:r>
      <w:r w:rsidR="007A7F5F">
        <w:t xml:space="preserve"> proposed in NATLOW CO2. </w:t>
      </w:r>
      <w:r>
        <w:t>Agreed</w:t>
      </w:r>
      <w:r w:rsidR="007A7F5F">
        <w:t xml:space="preserve"> that CCAE </w:t>
      </w:r>
      <w:r>
        <w:t>would</w:t>
      </w:r>
      <w:r w:rsidR="007A7F5F">
        <w:t xml:space="preserve"> host a meeting of </w:t>
      </w:r>
      <w:r>
        <w:t>prospective</w:t>
      </w:r>
      <w:r w:rsidR="007A7F5F">
        <w:t xml:space="preserve"> </w:t>
      </w:r>
      <w:r>
        <w:t>Partners</w:t>
      </w:r>
      <w:r w:rsidR="007A7F5F">
        <w:t xml:space="preserve"> for such a project after the Call was published. </w:t>
      </w:r>
      <w:r>
        <w:t>It</w:t>
      </w:r>
      <w:r w:rsidR="007A7F5F">
        <w:t xml:space="preserve"> was noted that the Call would contain a greater emphasis on Energy </w:t>
      </w:r>
      <w:r>
        <w:t>efficiency</w:t>
      </w:r>
      <w:r w:rsidR="007A7F5F">
        <w:t xml:space="preserve">, and a </w:t>
      </w:r>
      <w:r>
        <w:t>greater</w:t>
      </w:r>
      <w:r w:rsidR="007A7F5F">
        <w:t xml:space="preserve"> focus on the artic region. Jose also suggested that another </w:t>
      </w:r>
      <w:r>
        <w:t>Irish</w:t>
      </w:r>
      <w:r w:rsidR="007A7F5F">
        <w:t xml:space="preserve"> based </w:t>
      </w:r>
      <w:r>
        <w:t>proposal</w:t>
      </w:r>
      <w:r w:rsidR="007A7F5F">
        <w:t xml:space="preserve"> could </w:t>
      </w:r>
      <w:r>
        <w:t>be</w:t>
      </w:r>
      <w:r w:rsidR="007A7F5F">
        <w:t xml:space="preserve"> made to SEAI R&amp;D programme, </w:t>
      </w:r>
      <w:r>
        <w:t>around the</w:t>
      </w:r>
      <w:r w:rsidR="007A7F5F">
        <w:t xml:space="preserve"> development of an LCA tool</w:t>
      </w:r>
      <w:r w:rsidR="0051381C">
        <w:t xml:space="preserve"> for assessing the Life </w:t>
      </w:r>
      <w:r>
        <w:t>Cycle</w:t>
      </w:r>
      <w:r w:rsidR="0051381C">
        <w:t xml:space="preserve"> impact of </w:t>
      </w:r>
      <w:r>
        <w:t>buildings</w:t>
      </w:r>
      <w:r w:rsidR="0051381C">
        <w:t xml:space="preserve">. Clar ICH expressed and interest in this and Jose would set </w:t>
      </w:r>
      <w:r>
        <w:t>up</w:t>
      </w:r>
      <w:r w:rsidR="0051381C">
        <w:t xml:space="preserve"> a meeting when the Call was published.</w:t>
      </w:r>
    </w:p>
    <w:p w:rsidR="00D263B2" w:rsidRDefault="00480F76">
      <w:r>
        <w:t xml:space="preserve">In </w:t>
      </w:r>
      <w:r w:rsidR="00770F63">
        <w:t>terms</w:t>
      </w:r>
      <w:r>
        <w:t xml:space="preserve"> of the future direction of NEES, it was </w:t>
      </w:r>
      <w:r w:rsidR="00770F63">
        <w:t>agreed</w:t>
      </w:r>
      <w:r>
        <w:t xml:space="preserve"> that we were aiming at establishing a permanent </w:t>
      </w:r>
      <w:r w:rsidR="00770F63">
        <w:t>network</w:t>
      </w:r>
      <w:r>
        <w:t xml:space="preserve"> or cluster to promote this </w:t>
      </w:r>
      <w:r w:rsidR="00770F63">
        <w:t>approach. However</w:t>
      </w:r>
      <w:r>
        <w:t xml:space="preserve">, without funding it would be very difficult to maintain this. Raoul suggested that we </w:t>
      </w:r>
      <w:r w:rsidR="00770F63">
        <w:t>book</w:t>
      </w:r>
      <w:r>
        <w:t xml:space="preserve"> at the possibility of </w:t>
      </w:r>
      <w:r w:rsidR="00770F63">
        <w:t>setting</w:t>
      </w:r>
      <w:r>
        <w:t xml:space="preserve"> up and SME under the Horizon 2020 </w:t>
      </w:r>
      <w:r w:rsidR="00770F63">
        <w:t>programme</w:t>
      </w:r>
      <w:r>
        <w:t xml:space="preserve"> (it </w:t>
      </w:r>
      <w:r w:rsidR="00770F63">
        <w:t>would</w:t>
      </w:r>
      <w:r>
        <w:t xml:space="preserve"> </w:t>
      </w:r>
      <w:r w:rsidR="00770F63">
        <w:t>have</w:t>
      </w:r>
      <w:r>
        <w:t xml:space="preserve"> to be formed by 3 existing SME’s) to provide </w:t>
      </w:r>
      <w:r w:rsidR="00770F63">
        <w:t>products</w:t>
      </w:r>
      <w:r>
        <w:t xml:space="preserve"> and </w:t>
      </w:r>
      <w:r w:rsidR="00770F63">
        <w:t>services</w:t>
      </w:r>
      <w:r>
        <w:t xml:space="preserve"> throughout </w:t>
      </w:r>
      <w:r w:rsidR="00770F63">
        <w:t>Europe</w:t>
      </w:r>
      <w:r>
        <w:t>.  T</w:t>
      </w:r>
      <w:ins w:id="8" w:author="rem1" w:date="2014-04-01T15:46:00Z">
        <w:r w:rsidR="004A1F7F">
          <w:t>h</w:t>
        </w:r>
      </w:ins>
      <w:r>
        <w:t xml:space="preserve">is </w:t>
      </w:r>
      <w:r w:rsidR="00770F63">
        <w:t>could</w:t>
      </w:r>
      <w:r>
        <w:t xml:space="preserve"> be </w:t>
      </w:r>
      <w:r w:rsidR="00770F63">
        <w:t>made</w:t>
      </w:r>
      <w:r>
        <w:t xml:space="preserve"> to the H2020 </w:t>
      </w:r>
      <w:r w:rsidR="00770F63">
        <w:t>Environment SME</w:t>
      </w:r>
      <w:r>
        <w:t xml:space="preserve"> programme by June 2014. Jose </w:t>
      </w:r>
      <w:r w:rsidR="00770F63">
        <w:t>would</w:t>
      </w:r>
      <w:r>
        <w:t xml:space="preserve"> look at this </w:t>
      </w:r>
      <w:r w:rsidR="00770F63">
        <w:t>possibility</w:t>
      </w:r>
      <w:r>
        <w:t xml:space="preserve"> and set up an ADOBE meeting to discuss. </w:t>
      </w:r>
      <w:r w:rsidR="00770F63">
        <w:t>Derek</w:t>
      </w:r>
      <w:r>
        <w:t xml:space="preserve"> agreed that </w:t>
      </w:r>
      <w:del w:id="9" w:author="rem1" w:date="2014-04-01T15:46:00Z">
        <w:r w:rsidDel="004A1F7F">
          <w:delText>GC</w:delText>
        </w:r>
      </w:del>
      <w:ins w:id="10" w:author="rem1" w:date="2014-04-01T15:46:00Z">
        <w:r w:rsidR="004A1F7F">
          <w:t>U</w:t>
        </w:r>
      </w:ins>
      <w:r>
        <w:t xml:space="preserve">U would continue with the ADOBE subscription and set </w:t>
      </w:r>
      <w:r w:rsidR="00770F63">
        <w:t>these</w:t>
      </w:r>
      <w:r>
        <w:t xml:space="preserve"> meetings up as </w:t>
      </w:r>
      <w:r w:rsidR="00770F63">
        <w:t>required</w:t>
      </w:r>
      <w:r>
        <w:t>.</w:t>
      </w:r>
    </w:p>
    <w:p w:rsidR="00480F76" w:rsidRDefault="00480F76">
      <w:r>
        <w:t xml:space="preserve">The meeting </w:t>
      </w:r>
      <w:r w:rsidR="00770F63">
        <w:t>finished</w:t>
      </w:r>
      <w:r>
        <w:t xml:space="preserve"> at 4 PM.</w:t>
      </w:r>
    </w:p>
    <w:p w:rsidR="00480F76" w:rsidRDefault="00480F76" w:rsidP="00480F76">
      <w:pPr>
        <w:pStyle w:val="NoSpacing"/>
      </w:pPr>
      <w:r>
        <w:t>Jose Ospina</w:t>
      </w:r>
    </w:p>
    <w:p w:rsidR="00480F76" w:rsidRDefault="00480F76" w:rsidP="00480F76">
      <w:pPr>
        <w:pStyle w:val="NoSpacing"/>
      </w:pPr>
      <w:r>
        <w:t>Project Manager</w:t>
      </w:r>
    </w:p>
    <w:p w:rsidR="00F52EC0" w:rsidRDefault="00480F76" w:rsidP="00320EB5">
      <w:pPr>
        <w:pStyle w:val="NoSpacing"/>
      </w:pPr>
      <w:r>
        <w:t>NEES Project</w:t>
      </w:r>
    </w:p>
    <w:sectPr w:rsidR="00F52EC0" w:rsidSect="00482BB5">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trackRevisions/>
  <w:defaultTabStop w:val="720"/>
  <w:characterSpacingControl w:val="doNotCompress"/>
  <w:compat/>
  <w:rsids>
    <w:rsidRoot w:val="00BD6FAC"/>
    <w:rsid w:val="000076E6"/>
    <w:rsid w:val="00046A92"/>
    <w:rsid w:val="000D379F"/>
    <w:rsid w:val="00113C79"/>
    <w:rsid w:val="00122BE3"/>
    <w:rsid w:val="001F3B73"/>
    <w:rsid w:val="00212B9E"/>
    <w:rsid w:val="00215BD1"/>
    <w:rsid w:val="00320EB5"/>
    <w:rsid w:val="0039479C"/>
    <w:rsid w:val="003E3C36"/>
    <w:rsid w:val="00480F76"/>
    <w:rsid w:val="00482BB5"/>
    <w:rsid w:val="004A1F7F"/>
    <w:rsid w:val="004B3098"/>
    <w:rsid w:val="004C20FF"/>
    <w:rsid w:val="004D523B"/>
    <w:rsid w:val="0051381C"/>
    <w:rsid w:val="005C76AA"/>
    <w:rsid w:val="006C6428"/>
    <w:rsid w:val="006D622C"/>
    <w:rsid w:val="00770F63"/>
    <w:rsid w:val="007A7F5F"/>
    <w:rsid w:val="007E5514"/>
    <w:rsid w:val="00851769"/>
    <w:rsid w:val="0091609D"/>
    <w:rsid w:val="00A5657A"/>
    <w:rsid w:val="00BD6FAC"/>
    <w:rsid w:val="00C10385"/>
    <w:rsid w:val="00C16B23"/>
    <w:rsid w:val="00CB0D3B"/>
    <w:rsid w:val="00D263B2"/>
    <w:rsid w:val="00DC18B4"/>
    <w:rsid w:val="00DC6B13"/>
    <w:rsid w:val="00DD3CC6"/>
    <w:rsid w:val="00E00736"/>
    <w:rsid w:val="00F1698D"/>
    <w:rsid w:val="00F52EC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2BB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52EC0"/>
    <w:rPr>
      <w:color w:val="0000FF" w:themeColor="hyperlink"/>
      <w:u w:val="single"/>
    </w:rPr>
  </w:style>
  <w:style w:type="paragraph" w:styleId="NoSpacing">
    <w:name w:val="No Spacing"/>
    <w:uiPriority w:val="1"/>
    <w:qFormat/>
    <w:rsid w:val="00480F76"/>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52EC0"/>
    <w:rPr>
      <w:color w:val="0000FF" w:themeColor="hyperlink"/>
      <w:u w:val="single"/>
    </w:rPr>
  </w:style>
  <w:style w:type="paragraph" w:styleId="NoSpacing">
    <w:name w:val="No Spacing"/>
    <w:uiPriority w:val="1"/>
    <w:qFormat/>
    <w:rsid w:val="00480F76"/>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microsoft.com/office/2007/relationships/stylesWithEffects" Target="stylesWithEffect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northernperiphery.eu/en/documents/Download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5</Pages>
  <Words>2315</Words>
  <Characters>13200</Characters>
  <Application>Microsoft Office Word</Application>
  <DocSecurity>0</DocSecurity>
  <Lines>110</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15485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Your Name</dc:creator>
  <cp:keywords/>
  <dc:description/>
  <cp:lastModifiedBy>rem1</cp:lastModifiedBy>
  <cp:revision>5</cp:revision>
  <dcterms:created xsi:type="dcterms:W3CDTF">2014-04-01T14:04:00Z</dcterms:created>
  <dcterms:modified xsi:type="dcterms:W3CDTF">2014-04-01T14:46:00Z</dcterms:modified>
</cp:coreProperties>
</file>